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3CA7D"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0544B017" wp14:editId="37240A25">
                <wp:simplePos x="0" y="0"/>
                <wp:positionH relativeFrom="column">
                  <wp:posOffset>3067685</wp:posOffset>
                </wp:positionH>
                <wp:positionV relativeFrom="paragraph">
                  <wp:posOffset>-86995</wp:posOffset>
                </wp:positionV>
                <wp:extent cx="2305050"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2305050" cy="304800"/>
                        </a:xfrm>
                        <a:prstGeom prst="rect">
                          <a:avLst/>
                        </a:prstGeom>
                        <a:noFill/>
                        <a:ln w="6350">
                          <a:noFill/>
                        </a:ln>
                      </wps:spPr>
                      <wps:txbx>
                        <w:txbxContent>
                          <w:p w14:paraId="0B6FECFC" w14:textId="77777777" w:rsidR="00454C82" w:rsidRPr="00E45F56" w:rsidRDefault="00FF7F0F">
                            <w:pPr>
                              <w:rPr>
                                <w:color w:val="FFFFFF" w:themeColor="background1"/>
                                <w:sz w:val="32"/>
                                <w:szCs w:val="32"/>
                              </w:rPr>
                            </w:pPr>
                            <w:r>
                              <w:rPr>
                                <w:color w:val="FFFFFF" w:themeColor="background1"/>
                                <w:sz w:val="32"/>
                                <w:szCs w:val="32"/>
                              </w:rPr>
                              <w:t>ANWENDERBERICHT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44B017" id="_x0000_t202" coordsize="21600,21600" o:spt="202" path="m,l,21600r21600,l21600,xe">
                <v:stroke joinstyle="miter"/>
                <v:path gradientshapeok="t" o:connecttype="rect"/>
              </v:shapetype>
              <v:shape id="Textfeld 6" o:spid="_x0000_s1026" type="#_x0000_t202" style="position:absolute;margin-left:241.55pt;margin-top:-6.85pt;width:181.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" filled="f" stroked="f" strokeweight=".5pt">
                <v:textbox>
                  <w:txbxContent>
                    <w:p w14:paraId="0B6FECFC" w14:textId="77777777" w:rsidR="00454C82" w:rsidRPr="00E45F56" w:rsidRDefault="00FF7F0F">
                      <w:pPr>
                        <w:rPr>
                          <w:color w:val="FFFFFF" w:themeColor="background1"/>
                          <w:sz w:val="32"/>
                          <w:szCs w:val="32"/>
                        </w:rPr>
                      </w:pPr>
                      <w:r>
                        <w:rPr>
                          <w:color w:val="FFFFFF" w:themeColor="background1"/>
                          <w:sz w:val="32"/>
                          <w:szCs w:val="32"/>
                        </w:rPr>
                        <w:t>ANWENDERBERICHT</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CA5F239" wp14:editId="054A6B2C">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296535"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FE3135" wp14:editId="3CB276E6">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BB4F7"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" fillcolor="#7e7e7e" stroked="f" strokeweight="1pt">
                <v:fill opacity="47288f"/>
                <w10:wrap anchorx="page"/>
              </v:rect>
            </w:pict>
          </mc:Fallback>
        </mc:AlternateContent>
      </w:r>
    </w:p>
    <w:p w14:paraId="5D7BFFF0" w14:textId="77777777" w:rsidR="00B65A78" w:rsidRDefault="00B65A78" w:rsidP="00E45F56">
      <w:pPr>
        <w:tabs>
          <w:tab w:val="left" w:pos="7035"/>
        </w:tabs>
        <w:autoSpaceDE w:val="0"/>
        <w:autoSpaceDN w:val="0"/>
        <w:adjustRightInd w:val="0"/>
        <w:spacing w:line="340" w:lineRule="exact"/>
        <w:ind w:right="1133"/>
        <w:jc w:val="both"/>
      </w:pPr>
    </w:p>
    <w:p w14:paraId="0C785B13" w14:textId="332A2A08" w:rsidR="00F74110" w:rsidRDefault="00F74110" w:rsidP="00F74110">
      <w:pPr>
        <w:tabs>
          <w:tab w:val="left" w:pos="5670"/>
        </w:tabs>
        <w:autoSpaceDE w:val="0"/>
        <w:autoSpaceDN w:val="0"/>
        <w:adjustRightInd w:val="0"/>
        <w:spacing w:line="340" w:lineRule="exact"/>
        <w:ind w:right="1133"/>
        <w:jc w:val="both"/>
        <w:rPr>
          <w:color w:val="7E7E7E"/>
        </w:rPr>
      </w:pPr>
    </w:p>
    <w:p w14:paraId="739B4A9F" w14:textId="77777777" w:rsidR="008B3849" w:rsidRDefault="008B3849" w:rsidP="00F74110">
      <w:pPr>
        <w:tabs>
          <w:tab w:val="left" w:pos="5670"/>
        </w:tabs>
        <w:autoSpaceDE w:val="0"/>
        <w:autoSpaceDN w:val="0"/>
        <w:adjustRightInd w:val="0"/>
        <w:spacing w:line="340" w:lineRule="exact"/>
        <w:ind w:right="1133"/>
        <w:jc w:val="both"/>
        <w:rPr>
          <w:color w:val="7E7E7E"/>
        </w:rPr>
      </w:pPr>
    </w:p>
    <w:p w14:paraId="50569D33" w14:textId="25D9971A" w:rsidR="00CD2DF8" w:rsidRDefault="00CD2DF8" w:rsidP="00F74110">
      <w:pPr>
        <w:tabs>
          <w:tab w:val="left" w:pos="5670"/>
        </w:tabs>
        <w:autoSpaceDE w:val="0"/>
        <w:autoSpaceDN w:val="0"/>
        <w:adjustRightInd w:val="0"/>
        <w:spacing w:line="340" w:lineRule="exact"/>
        <w:ind w:right="1133"/>
        <w:jc w:val="both"/>
        <w:rPr>
          <w:color w:val="7E7E7E"/>
        </w:rPr>
      </w:pPr>
    </w:p>
    <w:p w14:paraId="278697AA" w14:textId="77777777" w:rsidR="00CD2DF8" w:rsidRDefault="00CD2DF8" w:rsidP="00F74110">
      <w:pPr>
        <w:tabs>
          <w:tab w:val="left" w:pos="5670"/>
        </w:tabs>
        <w:autoSpaceDE w:val="0"/>
        <w:autoSpaceDN w:val="0"/>
        <w:adjustRightInd w:val="0"/>
        <w:spacing w:line="340" w:lineRule="exact"/>
        <w:ind w:right="1133"/>
        <w:jc w:val="both"/>
        <w:rPr>
          <w:color w:val="7E7E7E"/>
        </w:rPr>
      </w:pPr>
    </w:p>
    <w:p w14:paraId="6A33B60A" w14:textId="7844FEC8" w:rsidR="00BA3134" w:rsidRPr="00BA3134" w:rsidRDefault="00355275" w:rsidP="00831214">
      <w:pPr>
        <w:tabs>
          <w:tab w:val="left" w:pos="5670"/>
        </w:tabs>
        <w:autoSpaceDE w:val="0"/>
        <w:autoSpaceDN w:val="0"/>
        <w:adjustRightInd w:val="0"/>
        <w:spacing w:line="340" w:lineRule="exact"/>
        <w:ind w:right="1133"/>
        <w:jc w:val="both"/>
        <w:rPr>
          <w:b/>
          <w:color w:val="7E7E7E"/>
          <w:sz w:val="34"/>
          <w:szCs w:val="34"/>
        </w:rPr>
      </w:pPr>
      <w:r>
        <w:rPr>
          <w:b/>
          <w:color w:val="7E7E7E"/>
          <w:sz w:val="34"/>
          <w:szCs w:val="34"/>
        </w:rPr>
        <w:t>Sicherheit für modernste Wolkenkratzer in Tel Aviv</w:t>
      </w:r>
    </w:p>
    <w:p w14:paraId="3FD53CE4" w14:textId="42420BEE" w:rsidR="00831214" w:rsidRPr="00831214" w:rsidRDefault="0066260F" w:rsidP="00BA3134">
      <w:pPr>
        <w:tabs>
          <w:tab w:val="left" w:pos="5670"/>
        </w:tabs>
        <w:autoSpaceDE w:val="0"/>
        <w:autoSpaceDN w:val="0"/>
        <w:adjustRightInd w:val="0"/>
        <w:spacing w:before="340" w:line="340" w:lineRule="exact"/>
        <w:ind w:right="1133"/>
        <w:jc w:val="both"/>
        <w:rPr>
          <w:bCs/>
          <w:color w:val="7E7E7E"/>
        </w:rPr>
      </w:pPr>
      <w:r>
        <w:rPr>
          <w:bCs/>
          <w:color w:val="7E7E7E"/>
        </w:rPr>
        <w:t xml:space="preserve">EFAFLEX liefert Schnelllauftore für die </w:t>
      </w:r>
      <w:r w:rsidR="00355275">
        <w:rPr>
          <w:bCs/>
          <w:color w:val="7E7E7E"/>
        </w:rPr>
        <w:t xml:space="preserve">Tiefgarage der Rubinstein Zwillingstürme in Tel Aviv </w:t>
      </w:r>
    </w:p>
    <w:p w14:paraId="44DBA9AF" w14:textId="658F3804" w:rsidR="00831214" w:rsidRDefault="00201803" w:rsidP="00CD2DF8">
      <w:pPr>
        <w:tabs>
          <w:tab w:val="left" w:pos="5670"/>
        </w:tabs>
        <w:autoSpaceDE w:val="0"/>
        <w:autoSpaceDN w:val="0"/>
        <w:adjustRightInd w:val="0"/>
        <w:spacing w:before="340" w:after="340" w:line="360" w:lineRule="auto"/>
        <w:ind w:right="1133"/>
        <w:jc w:val="both"/>
        <w:rPr>
          <w:b/>
          <w:color w:val="7E7E7E"/>
        </w:rPr>
      </w:pPr>
      <w:r>
        <w:rPr>
          <w:b/>
          <w:color w:val="7E7E7E"/>
        </w:rPr>
        <w:t>Einige H</w:t>
      </w:r>
      <w:r w:rsidR="00BA25C0">
        <w:rPr>
          <w:b/>
          <w:color w:val="7E7E7E"/>
        </w:rPr>
        <w:t>undert</w:t>
      </w:r>
      <w:r w:rsidR="00E055D7">
        <w:rPr>
          <w:b/>
          <w:color w:val="7E7E7E"/>
        </w:rPr>
        <w:t xml:space="preserve"> M</w:t>
      </w:r>
      <w:r w:rsidR="00BA25C0">
        <w:rPr>
          <w:b/>
          <w:color w:val="7E7E7E"/>
        </w:rPr>
        <w:t xml:space="preserve">al </w:t>
      </w:r>
      <w:r w:rsidR="00614CF9">
        <w:rPr>
          <w:b/>
          <w:color w:val="7E7E7E"/>
        </w:rPr>
        <w:t xml:space="preserve">pro Tag </w:t>
      </w:r>
      <w:r w:rsidR="00BA25C0">
        <w:rPr>
          <w:b/>
          <w:color w:val="7E7E7E"/>
        </w:rPr>
        <w:t xml:space="preserve">öffnen und schließen sich die Tore zur Tiefgarage der </w:t>
      </w:r>
      <w:r w:rsidR="001255FC">
        <w:rPr>
          <w:b/>
          <w:color w:val="7E7E7E"/>
        </w:rPr>
        <w:t xml:space="preserve">neu erbauten </w:t>
      </w:r>
      <w:r w:rsidR="00BA25C0">
        <w:rPr>
          <w:b/>
          <w:color w:val="7E7E7E"/>
        </w:rPr>
        <w:t>Rubinstein Towers in Tel Aviv</w:t>
      </w:r>
      <w:r w:rsidR="00355275">
        <w:rPr>
          <w:b/>
          <w:color w:val="7E7E7E"/>
        </w:rPr>
        <w:t>/Israel</w:t>
      </w:r>
      <w:r w:rsidR="00BA25C0">
        <w:rPr>
          <w:b/>
          <w:color w:val="7E7E7E"/>
        </w:rPr>
        <w:t xml:space="preserve">. </w:t>
      </w:r>
      <w:r w:rsidR="0062184A">
        <w:rPr>
          <w:b/>
          <w:color w:val="7E7E7E"/>
        </w:rPr>
        <w:t xml:space="preserve">Die </w:t>
      </w:r>
      <w:r w:rsidR="00046208">
        <w:rPr>
          <w:b/>
          <w:color w:val="7E7E7E"/>
        </w:rPr>
        <w:t>Schnelllauf-Spiraltore</w:t>
      </w:r>
      <w:r w:rsidR="0062184A">
        <w:rPr>
          <w:b/>
          <w:color w:val="7E7E7E"/>
        </w:rPr>
        <w:t xml:space="preserve"> des Premiumtorherstellers EFAFLEX </w:t>
      </w:r>
      <w:r w:rsidR="003731AA">
        <w:rPr>
          <w:b/>
          <w:color w:val="7E7E7E"/>
        </w:rPr>
        <w:t>sorgen dafür, dass Fußgänger nicht die Fahrstreifen betreten</w:t>
      </w:r>
      <w:r w:rsidR="00355275">
        <w:rPr>
          <w:b/>
          <w:color w:val="7E7E7E"/>
        </w:rPr>
        <w:t xml:space="preserve"> und bieten Sicherheit vor unbefugter Zufahrt</w:t>
      </w:r>
      <w:r w:rsidR="0062184A">
        <w:rPr>
          <w:b/>
          <w:color w:val="7E7E7E"/>
        </w:rPr>
        <w:t xml:space="preserve">. </w:t>
      </w:r>
      <w:r w:rsidR="003731AA">
        <w:rPr>
          <w:b/>
          <w:color w:val="7E7E7E"/>
        </w:rPr>
        <w:t xml:space="preserve">Die Schranken, wie in jedem Parkhaus ebenfalls an Ein- und Ausfahrt montiert, </w:t>
      </w:r>
      <w:r w:rsidR="0062184A">
        <w:rPr>
          <w:b/>
          <w:color w:val="7E7E7E"/>
        </w:rPr>
        <w:t xml:space="preserve">sind außerdem mit einem </w:t>
      </w:r>
      <w:r>
        <w:rPr>
          <w:b/>
          <w:color w:val="7E7E7E"/>
        </w:rPr>
        <w:t xml:space="preserve">System zur automatischen Nummernschilderkennung </w:t>
      </w:r>
      <w:r w:rsidR="0062184A">
        <w:rPr>
          <w:b/>
          <w:color w:val="7E7E7E"/>
        </w:rPr>
        <w:t xml:space="preserve">verbunden. </w:t>
      </w:r>
      <w:r>
        <w:rPr>
          <w:b/>
          <w:color w:val="7E7E7E"/>
        </w:rPr>
        <w:t xml:space="preserve">Das garantiert </w:t>
      </w:r>
      <w:r w:rsidR="0002201C">
        <w:rPr>
          <w:b/>
          <w:color w:val="7E7E7E"/>
        </w:rPr>
        <w:t xml:space="preserve">mehr </w:t>
      </w:r>
      <w:r>
        <w:rPr>
          <w:b/>
          <w:color w:val="7E7E7E"/>
        </w:rPr>
        <w:t xml:space="preserve">Sicherheit </w:t>
      </w:r>
      <w:r w:rsidR="00972E25">
        <w:rPr>
          <w:b/>
          <w:color w:val="7E7E7E"/>
        </w:rPr>
        <w:t xml:space="preserve">auf den </w:t>
      </w:r>
      <w:r w:rsidR="00A42132">
        <w:rPr>
          <w:b/>
          <w:color w:val="7E7E7E"/>
        </w:rPr>
        <w:t>fünf</w:t>
      </w:r>
      <w:r w:rsidR="00972E25">
        <w:rPr>
          <w:b/>
          <w:color w:val="7E7E7E"/>
        </w:rPr>
        <w:t xml:space="preserve"> Parkebenen </w:t>
      </w:r>
      <w:r>
        <w:rPr>
          <w:b/>
          <w:color w:val="7E7E7E"/>
        </w:rPr>
        <w:t xml:space="preserve">unter den beiden </w:t>
      </w:r>
      <w:r w:rsidR="00A42132">
        <w:rPr>
          <w:b/>
          <w:color w:val="7E7E7E"/>
        </w:rPr>
        <w:t>34</w:t>
      </w:r>
      <w:r w:rsidRPr="00201803">
        <w:rPr>
          <w:b/>
          <w:color w:val="7E7E7E"/>
        </w:rPr>
        <w:t>-stöckigen Bürotürme</w:t>
      </w:r>
      <w:r>
        <w:rPr>
          <w:b/>
          <w:color w:val="7E7E7E"/>
        </w:rPr>
        <w:t>n</w:t>
      </w:r>
      <w:r w:rsidR="0062184A">
        <w:rPr>
          <w:b/>
          <w:color w:val="7E7E7E"/>
        </w:rPr>
        <w:t xml:space="preserve"> und dem Einkaufszentrum im Erdgeschoss</w:t>
      </w:r>
      <w:r>
        <w:rPr>
          <w:b/>
          <w:color w:val="7E7E7E"/>
        </w:rPr>
        <w:t>.</w:t>
      </w:r>
    </w:p>
    <w:p w14:paraId="2B31DE4E" w14:textId="0FE8D323" w:rsidR="008B3849" w:rsidRDefault="003731AA" w:rsidP="00972E25">
      <w:pPr>
        <w:tabs>
          <w:tab w:val="left" w:pos="5670"/>
        </w:tabs>
        <w:autoSpaceDE w:val="0"/>
        <w:autoSpaceDN w:val="0"/>
        <w:adjustRightInd w:val="0"/>
        <w:spacing w:before="340" w:after="340" w:line="360" w:lineRule="auto"/>
        <w:ind w:right="1133"/>
        <w:jc w:val="both"/>
        <w:rPr>
          <w:bCs/>
          <w:color w:val="7E7E7E"/>
        </w:rPr>
      </w:pPr>
      <w:r w:rsidRPr="00872EDC">
        <w:rPr>
          <w:bCs/>
          <w:color w:val="808080" w:themeColor="background1" w:themeShade="80"/>
        </w:rPr>
        <w:t xml:space="preserve">Voraussetzung für den </w:t>
      </w:r>
      <w:r>
        <w:rPr>
          <w:bCs/>
          <w:color w:val="7E7E7E"/>
        </w:rPr>
        <w:t xml:space="preserve">Einbau </w:t>
      </w:r>
      <w:r w:rsidR="00054C5C">
        <w:rPr>
          <w:bCs/>
          <w:color w:val="7E7E7E"/>
        </w:rPr>
        <w:t xml:space="preserve">der Schnelllauf-Spiraltore </w:t>
      </w:r>
      <w:r w:rsidR="00054C5C" w:rsidRPr="00054C5C">
        <w:rPr>
          <w:bCs/>
          <w:color w:val="7E7E7E"/>
        </w:rPr>
        <w:t>EFA-SST</w:t>
      </w:r>
      <w:r w:rsidR="00054C5C" w:rsidRPr="009F766C">
        <w:rPr>
          <w:bCs/>
          <w:color w:val="7E7E7E"/>
          <w:vertAlign w:val="superscript"/>
        </w:rPr>
        <w:t>®</w:t>
      </w:r>
      <w:r w:rsidR="00054C5C">
        <w:rPr>
          <w:bCs/>
          <w:color w:val="7E7E7E"/>
        </w:rPr>
        <w:t xml:space="preserve">-L von EFAFLEX </w:t>
      </w:r>
      <w:r>
        <w:rPr>
          <w:bCs/>
          <w:color w:val="7E7E7E"/>
        </w:rPr>
        <w:t xml:space="preserve">sei </w:t>
      </w:r>
      <w:r w:rsidR="00054C5C">
        <w:rPr>
          <w:bCs/>
          <w:color w:val="7E7E7E"/>
        </w:rPr>
        <w:t xml:space="preserve">ihre Kompatibilität mit den auf der Innenseite montierten Schranken gewesen. Diese </w:t>
      </w:r>
      <w:r w:rsidR="009F766C">
        <w:rPr>
          <w:bCs/>
          <w:color w:val="7E7E7E"/>
        </w:rPr>
        <w:t xml:space="preserve">wiederum </w:t>
      </w:r>
      <w:r w:rsidR="00054C5C">
        <w:rPr>
          <w:bCs/>
          <w:color w:val="7E7E7E"/>
        </w:rPr>
        <w:t xml:space="preserve">sind mit einem LPR-System (einem System zur automatischen Erkennung von Autokennzeichen) ausgestattet, beschreibt Ram Zahavi, </w:t>
      </w:r>
      <w:r w:rsidR="009F766C" w:rsidRPr="00872EDC">
        <w:rPr>
          <w:bCs/>
          <w:color w:val="7E7E7E"/>
        </w:rPr>
        <w:t xml:space="preserve">Managing </w:t>
      </w:r>
      <w:proofErr w:type="spellStart"/>
      <w:r w:rsidR="009F766C" w:rsidRPr="00872EDC">
        <w:rPr>
          <w:bCs/>
          <w:color w:val="7E7E7E"/>
        </w:rPr>
        <w:t>Director</w:t>
      </w:r>
      <w:proofErr w:type="spellEnd"/>
      <w:r w:rsidR="009F766C" w:rsidRPr="00872EDC">
        <w:rPr>
          <w:bCs/>
          <w:color w:val="7E7E7E"/>
        </w:rPr>
        <w:t xml:space="preserve"> </w:t>
      </w:r>
      <w:r w:rsidR="00275D5F" w:rsidRPr="00872EDC">
        <w:rPr>
          <w:bCs/>
          <w:color w:val="7E7E7E"/>
        </w:rPr>
        <w:t xml:space="preserve">von </w:t>
      </w:r>
      <w:proofErr w:type="spellStart"/>
      <w:r w:rsidR="009F766C" w:rsidRPr="00872EDC">
        <w:rPr>
          <w:bCs/>
          <w:color w:val="7E7E7E"/>
        </w:rPr>
        <w:t>A.Adiran</w:t>
      </w:r>
      <w:proofErr w:type="spellEnd"/>
      <w:r w:rsidR="009F766C" w:rsidRPr="00872EDC">
        <w:rPr>
          <w:bCs/>
          <w:color w:val="7E7E7E"/>
        </w:rPr>
        <w:t xml:space="preserve"> Engineering &amp; </w:t>
      </w:r>
      <w:proofErr w:type="spellStart"/>
      <w:r w:rsidR="009F766C" w:rsidRPr="00872EDC">
        <w:rPr>
          <w:bCs/>
          <w:color w:val="7E7E7E"/>
        </w:rPr>
        <w:t>Agencies</w:t>
      </w:r>
      <w:proofErr w:type="spellEnd"/>
      <w:r w:rsidR="009F766C" w:rsidRPr="00872EDC">
        <w:rPr>
          <w:bCs/>
          <w:color w:val="7E7E7E"/>
        </w:rPr>
        <w:t xml:space="preserve"> Ltd.</w:t>
      </w:r>
      <w:r w:rsidR="00275D5F" w:rsidRPr="00872EDC">
        <w:rPr>
          <w:bCs/>
          <w:color w:val="7E7E7E"/>
        </w:rPr>
        <w:t>, dem langjährigen</w:t>
      </w:r>
      <w:r w:rsidR="00275D5F" w:rsidRPr="00275D5F">
        <w:rPr>
          <w:bCs/>
          <w:color w:val="808080" w:themeColor="background1" w:themeShade="80"/>
        </w:rPr>
        <w:t xml:space="preserve"> EFAFLEX-Partner in Israel,</w:t>
      </w:r>
      <w:r w:rsidR="009F766C" w:rsidRPr="00275D5F">
        <w:rPr>
          <w:bCs/>
          <w:color w:val="808080" w:themeColor="background1" w:themeShade="80"/>
        </w:rPr>
        <w:t xml:space="preserve"> d</w:t>
      </w:r>
      <w:r w:rsidR="009F766C">
        <w:rPr>
          <w:bCs/>
          <w:color w:val="7E7E7E"/>
        </w:rPr>
        <w:t>ie spezielle Anforderung an die verwendeten Tore.</w:t>
      </w:r>
      <w:r w:rsidR="009F766C">
        <w:rPr>
          <w:bCs/>
          <w:color w:val="7E7E7E"/>
        </w:rPr>
        <w:tab/>
      </w:r>
      <w:r w:rsidR="009F766C">
        <w:rPr>
          <w:bCs/>
          <w:color w:val="7E7E7E"/>
        </w:rPr>
        <w:br/>
      </w:r>
      <w:r w:rsidR="00972E25" w:rsidRPr="00972E25">
        <w:rPr>
          <w:bCs/>
          <w:color w:val="7E7E7E"/>
        </w:rPr>
        <w:t xml:space="preserve">Um auf den Parkplatz zu gelangen, müssen </w:t>
      </w:r>
      <w:r w:rsidR="00E055D7">
        <w:rPr>
          <w:bCs/>
          <w:color w:val="7E7E7E"/>
        </w:rPr>
        <w:t>die Fahrer der Autos</w:t>
      </w:r>
      <w:r w:rsidR="00972E25" w:rsidRPr="00972E25">
        <w:rPr>
          <w:bCs/>
          <w:color w:val="7E7E7E"/>
        </w:rPr>
        <w:t xml:space="preserve"> überhaupt nicht mit dem System interagieren. Es gibt keine Tickets, keine Papiere und keine Drucker. </w:t>
      </w:r>
      <w:r w:rsidR="00046208">
        <w:rPr>
          <w:bCs/>
          <w:color w:val="7E7E7E"/>
        </w:rPr>
        <w:t>Die Kontrolle sowie die Abrechnung</w:t>
      </w:r>
      <w:r w:rsidR="00972E25" w:rsidRPr="00972E25">
        <w:rPr>
          <w:bCs/>
          <w:color w:val="7E7E7E"/>
        </w:rPr>
        <w:t xml:space="preserve"> funktionier</w:t>
      </w:r>
      <w:r w:rsidR="00046208">
        <w:rPr>
          <w:bCs/>
          <w:color w:val="7E7E7E"/>
        </w:rPr>
        <w:t>en</w:t>
      </w:r>
      <w:r w:rsidR="00972E25" w:rsidRPr="00972E25">
        <w:rPr>
          <w:bCs/>
          <w:color w:val="7E7E7E"/>
        </w:rPr>
        <w:t xml:space="preserve"> </w:t>
      </w:r>
      <w:r w:rsidR="00E055D7">
        <w:rPr>
          <w:bCs/>
          <w:color w:val="7E7E7E"/>
        </w:rPr>
        <w:t>ausschließlich mit der Erkennung der</w:t>
      </w:r>
      <w:r w:rsidR="00972E25" w:rsidRPr="00972E25">
        <w:rPr>
          <w:bCs/>
          <w:color w:val="7E7E7E"/>
        </w:rPr>
        <w:t xml:space="preserve"> Kfz-Kennzeichen.</w:t>
      </w:r>
      <w:r w:rsidR="0062184A" w:rsidRPr="0062184A">
        <w:t xml:space="preserve"> </w:t>
      </w:r>
      <w:r w:rsidR="0062184A" w:rsidRPr="0062184A">
        <w:rPr>
          <w:bCs/>
          <w:color w:val="7E7E7E"/>
        </w:rPr>
        <w:t xml:space="preserve">Das </w:t>
      </w:r>
      <w:r w:rsidR="00046208">
        <w:rPr>
          <w:bCs/>
          <w:color w:val="7E7E7E"/>
        </w:rPr>
        <w:t>Verfahren</w:t>
      </w:r>
      <w:r w:rsidR="0062184A" w:rsidRPr="0062184A">
        <w:rPr>
          <w:bCs/>
          <w:color w:val="7E7E7E"/>
        </w:rPr>
        <w:t xml:space="preserve"> ist insofern einzigartig, als es keine Verkabelung und Kommunikationsinfrastruktur benötigt.</w:t>
      </w:r>
      <w:r w:rsidR="001255FC" w:rsidRPr="001255FC">
        <w:t xml:space="preserve"> </w:t>
      </w:r>
      <w:r w:rsidR="001255FC" w:rsidRPr="001255FC">
        <w:rPr>
          <w:bCs/>
          <w:color w:val="7E7E7E"/>
        </w:rPr>
        <w:t>Die Verbindung mit der Cloud-Betriebssoftware erfolgt über ein Mobilfunknetz.</w:t>
      </w:r>
      <w:r w:rsidR="0062184A">
        <w:rPr>
          <w:bCs/>
          <w:color w:val="7E7E7E"/>
        </w:rPr>
        <w:tab/>
      </w:r>
    </w:p>
    <w:p w14:paraId="3CB2498C" w14:textId="0F16F651" w:rsidR="00972E25" w:rsidRPr="00972E25" w:rsidRDefault="0062184A" w:rsidP="00972E25">
      <w:pPr>
        <w:tabs>
          <w:tab w:val="left" w:pos="5670"/>
        </w:tabs>
        <w:autoSpaceDE w:val="0"/>
        <w:autoSpaceDN w:val="0"/>
        <w:adjustRightInd w:val="0"/>
        <w:spacing w:before="340" w:after="340" w:line="360" w:lineRule="auto"/>
        <w:ind w:right="1133"/>
        <w:jc w:val="both"/>
        <w:rPr>
          <w:bCs/>
          <w:color w:val="7E7E7E"/>
        </w:rPr>
      </w:pPr>
      <w:r>
        <w:rPr>
          <w:bCs/>
          <w:color w:val="7E7E7E"/>
        </w:rPr>
        <w:t xml:space="preserve">Die Tiefgarage hat </w:t>
      </w:r>
      <w:r w:rsidR="00972E25" w:rsidRPr="00972E25">
        <w:rPr>
          <w:bCs/>
          <w:color w:val="7E7E7E"/>
        </w:rPr>
        <w:t>zwei Einfahrt</w:t>
      </w:r>
      <w:r w:rsidR="00046208">
        <w:rPr>
          <w:bCs/>
          <w:color w:val="7E7E7E"/>
        </w:rPr>
        <w:t xml:space="preserve">- und </w:t>
      </w:r>
      <w:r w:rsidR="00972E25" w:rsidRPr="00972E25">
        <w:rPr>
          <w:bCs/>
          <w:color w:val="7E7E7E"/>
        </w:rPr>
        <w:t xml:space="preserve">zwei Ausfahrtspuren </w:t>
      </w:r>
      <w:r w:rsidR="00046208">
        <w:rPr>
          <w:bCs/>
          <w:color w:val="7E7E7E"/>
        </w:rPr>
        <w:t>sowie</w:t>
      </w:r>
      <w:r w:rsidR="00972E25" w:rsidRPr="00972E25">
        <w:rPr>
          <w:bCs/>
          <w:color w:val="7E7E7E"/>
        </w:rPr>
        <w:t xml:space="preserve"> zwei Pay-on-Foot-Stationen.</w:t>
      </w:r>
      <w:r>
        <w:rPr>
          <w:bCs/>
          <w:color w:val="7E7E7E"/>
        </w:rPr>
        <w:t xml:space="preserve"> </w:t>
      </w:r>
      <w:r w:rsidR="001255FC">
        <w:rPr>
          <w:bCs/>
          <w:color w:val="7E7E7E"/>
        </w:rPr>
        <w:t xml:space="preserve">Fährt ein Fahrzeug auf die Einfahrt zu oder verlässt die Garage wieder, </w:t>
      </w:r>
      <w:r w:rsidR="001255FC" w:rsidRPr="001255FC">
        <w:rPr>
          <w:bCs/>
          <w:color w:val="7E7E7E"/>
        </w:rPr>
        <w:t xml:space="preserve">öffnen </w:t>
      </w:r>
      <w:r w:rsidR="001255FC">
        <w:rPr>
          <w:bCs/>
          <w:color w:val="7E7E7E"/>
        </w:rPr>
        <w:lastRenderedPageBreak/>
        <w:t>die Schnelllauftore von EFAFLEX</w:t>
      </w:r>
      <w:r w:rsidR="00046208">
        <w:rPr>
          <w:bCs/>
          <w:color w:val="7E7E7E"/>
        </w:rPr>
        <w:t xml:space="preserve"> </w:t>
      </w:r>
      <w:r w:rsidR="0002201C">
        <w:rPr>
          <w:bCs/>
          <w:color w:val="7E7E7E"/>
        </w:rPr>
        <w:t>synchron</w:t>
      </w:r>
      <w:r w:rsidR="00972E25" w:rsidRPr="00972E25">
        <w:rPr>
          <w:bCs/>
          <w:color w:val="7E7E7E"/>
        </w:rPr>
        <w:t xml:space="preserve"> </w:t>
      </w:r>
      <w:r w:rsidR="0002201C">
        <w:rPr>
          <w:bCs/>
          <w:color w:val="7E7E7E"/>
        </w:rPr>
        <w:t>zu</w:t>
      </w:r>
      <w:r w:rsidR="00972E25" w:rsidRPr="00972E25">
        <w:rPr>
          <w:bCs/>
          <w:color w:val="7E7E7E"/>
        </w:rPr>
        <w:t xml:space="preserve"> den Schranken, sobald der Öffnungsbefehl gegeben wird</w:t>
      </w:r>
      <w:r w:rsidR="001255FC">
        <w:rPr>
          <w:bCs/>
          <w:color w:val="7E7E7E"/>
        </w:rPr>
        <w:t xml:space="preserve"> und schließen sofort nach dem Passieren des Fahrzeuges wieder. Dadurch kommen Fußgänger erst gar nicht auf die Idee, in den Gassen für die Autos nach draußen zu laufen oder den Parkplatz auf diesem Wege zu betreten. Das schafft erheblich mehr Sicherheit für Fahrzeugführer und für Fußgänger.</w:t>
      </w:r>
      <w:r w:rsidR="001255FC">
        <w:rPr>
          <w:bCs/>
          <w:color w:val="7E7E7E"/>
        </w:rPr>
        <w:tab/>
      </w:r>
    </w:p>
    <w:p w14:paraId="7DC0458B" w14:textId="07DC21D6" w:rsidR="00972E25" w:rsidRPr="006428A7" w:rsidRDefault="00355275" w:rsidP="00972E25">
      <w:pPr>
        <w:tabs>
          <w:tab w:val="left" w:pos="5670"/>
        </w:tabs>
        <w:autoSpaceDE w:val="0"/>
        <w:autoSpaceDN w:val="0"/>
        <w:adjustRightInd w:val="0"/>
        <w:spacing w:before="340" w:after="340" w:line="360" w:lineRule="auto"/>
        <w:ind w:right="1133"/>
        <w:jc w:val="both"/>
        <w:rPr>
          <w:b/>
          <w:color w:val="7E7E7E"/>
        </w:rPr>
      </w:pPr>
      <w:r>
        <w:rPr>
          <w:b/>
          <w:color w:val="7E7E7E"/>
        </w:rPr>
        <w:t>Hohe Torblattgeschwindigkeit bei wenig Platzbedarf</w:t>
      </w:r>
    </w:p>
    <w:p w14:paraId="52330C9E" w14:textId="005C8DB9" w:rsidR="006428A7" w:rsidRDefault="006428A7" w:rsidP="00972E25">
      <w:pPr>
        <w:tabs>
          <w:tab w:val="left" w:pos="5670"/>
        </w:tabs>
        <w:autoSpaceDE w:val="0"/>
        <w:autoSpaceDN w:val="0"/>
        <w:adjustRightInd w:val="0"/>
        <w:spacing w:before="340" w:after="340" w:line="360" w:lineRule="auto"/>
        <w:ind w:right="1133"/>
        <w:jc w:val="both"/>
        <w:rPr>
          <w:bCs/>
          <w:color w:val="7E7E7E"/>
        </w:rPr>
      </w:pPr>
      <w:r w:rsidRPr="006428A7">
        <w:rPr>
          <w:bCs/>
          <w:color w:val="7E7E7E"/>
        </w:rPr>
        <w:t xml:space="preserve">Die Spiraltortechnik von EFAFLEX ist bis heute unerreicht und beispielhaft in der weltweiten Tortechnik. Keine andere Konstruktion ist in der Lage, höchste Öffnungsgeschwindigkeiten, Langlebigkeit und Effektivität so gut miteinander zu kombinieren. </w:t>
      </w:r>
      <w:r w:rsidR="008C3BB8" w:rsidRPr="008C3BB8">
        <w:rPr>
          <w:bCs/>
          <w:color w:val="7E7E7E"/>
        </w:rPr>
        <w:t xml:space="preserve">Das Torblatt </w:t>
      </w:r>
      <w:r w:rsidR="008C3BB8">
        <w:rPr>
          <w:bCs/>
          <w:color w:val="7E7E7E"/>
        </w:rPr>
        <w:t xml:space="preserve">des </w:t>
      </w:r>
      <w:bookmarkStart w:id="0" w:name="_Hlk121392719"/>
      <w:r w:rsidR="008C3BB8">
        <w:rPr>
          <w:bCs/>
          <w:color w:val="7E7E7E"/>
        </w:rPr>
        <w:t>EFA-</w:t>
      </w:r>
      <w:r w:rsidR="008C3BB8" w:rsidRPr="008C3BB8">
        <w:rPr>
          <w:bCs/>
          <w:color w:val="7E7E7E"/>
        </w:rPr>
        <w:t>SST</w:t>
      </w:r>
      <w:r w:rsidR="008C3BB8" w:rsidRPr="008C3BB8">
        <w:rPr>
          <w:bCs/>
          <w:color w:val="7E7E7E"/>
          <w:vertAlign w:val="superscript"/>
        </w:rPr>
        <w:t>®</w:t>
      </w:r>
      <w:bookmarkEnd w:id="0"/>
      <w:r w:rsidR="008C3BB8" w:rsidRPr="008C3BB8">
        <w:rPr>
          <w:bCs/>
          <w:color w:val="7E7E7E"/>
        </w:rPr>
        <w:t xml:space="preserve"> wird dabei nicht auf einer Welle aufgewickelt, sondern von der spiralförmigen Führung platzsparend auf Abstand gehalten. Durch dieses mechanische Prinzip laufen Spiraltore von EFAFLEX ausgesprochen leise, nahezu verschleißfrei und außerordentlich schnell.</w:t>
      </w:r>
      <w:r w:rsidR="008C3BB8">
        <w:rPr>
          <w:bCs/>
          <w:color w:val="7E7E7E"/>
        </w:rPr>
        <w:tab/>
        <w:t xml:space="preserve"> </w:t>
      </w:r>
      <w:r w:rsidR="008C3BB8">
        <w:rPr>
          <w:bCs/>
          <w:color w:val="7E7E7E"/>
        </w:rPr>
        <w:br/>
      </w:r>
      <w:r w:rsidR="008C3BB8" w:rsidRPr="008C3BB8">
        <w:rPr>
          <w:bCs/>
          <w:color w:val="7E7E7E"/>
        </w:rPr>
        <w:t xml:space="preserve">Dank der einzigartigen Konstruktion der EFAFLEX Spirale erreichen </w:t>
      </w:r>
      <w:r w:rsidR="008C3BB8">
        <w:rPr>
          <w:bCs/>
          <w:color w:val="7E7E7E"/>
        </w:rPr>
        <w:t>die</w:t>
      </w:r>
      <w:r w:rsidR="008C3BB8" w:rsidRPr="008C3BB8">
        <w:rPr>
          <w:bCs/>
          <w:color w:val="7E7E7E"/>
        </w:rPr>
        <w:t xml:space="preserve"> Spiraltore Spitzengeschwindigkeiten von bis zu </w:t>
      </w:r>
      <w:r w:rsidR="008B3849">
        <w:rPr>
          <w:bCs/>
          <w:color w:val="7E7E7E"/>
        </w:rPr>
        <w:t>2,5</w:t>
      </w:r>
      <w:r w:rsidR="008C3BB8" w:rsidRPr="008C3BB8">
        <w:rPr>
          <w:bCs/>
          <w:color w:val="7E7E7E"/>
        </w:rPr>
        <w:t xml:space="preserve"> m/s. So beschleunigen Sie nicht nur Arbeitsprozesse um ein Vielfaches, sondern sparen dank der hohen Öffnungs- und Schließgeschwindigkeiten gleichzeitig Energie. Schnelllauf-Spiraltore von EFAFLEX überzeugen Kunden auf der ganzen Welt durch herausragende Qualität, höchste Sicherheit und enorme Belastbarkeit.</w:t>
      </w:r>
      <w:r w:rsidR="008B3849">
        <w:rPr>
          <w:bCs/>
          <w:color w:val="7E7E7E"/>
        </w:rPr>
        <w:t xml:space="preserve"> Das Tor wird in Standardbaugrößen bis zu 10.000 mm Breite und 12.000 mm Höhe angeboten und kann 250.000 Lastwechsel pro Jahr absolvieren.</w:t>
      </w:r>
      <w:r w:rsidR="008C3BB8">
        <w:rPr>
          <w:bCs/>
          <w:color w:val="7E7E7E"/>
        </w:rPr>
        <w:tab/>
      </w:r>
      <w:r w:rsidR="008C3BB8">
        <w:rPr>
          <w:bCs/>
          <w:color w:val="7E7E7E"/>
        </w:rPr>
        <w:br/>
      </w:r>
      <w:r w:rsidRPr="006428A7">
        <w:rPr>
          <w:bCs/>
          <w:color w:val="7E7E7E"/>
        </w:rPr>
        <w:t>Darüber</w:t>
      </w:r>
      <w:r w:rsidR="008C3BB8">
        <w:rPr>
          <w:bCs/>
          <w:color w:val="7E7E7E"/>
        </w:rPr>
        <w:t xml:space="preserve"> </w:t>
      </w:r>
      <w:r w:rsidRPr="006428A7">
        <w:rPr>
          <w:bCs/>
          <w:color w:val="7E7E7E"/>
        </w:rPr>
        <w:t xml:space="preserve">hinaus sind </w:t>
      </w:r>
      <w:r w:rsidR="008C3BB8">
        <w:rPr>
          <w:bCs/>
          <w:color w:val="7E7E7E"/>
        </w:rPr>
        <w:t>sie</w:t>
      </w:r>
      <w:r>
        <w:rPr>
          <w:bCs/>
          <w:color w:val="7E7E7E"/>
        </w:rPr>
        <w:t xml:space="preserve"> </w:t>
      </w:r>
      <w:r w:rsidRPr="006428A7">
        <w:rPr>
          <w:bCs/>
          <w:color w:val="7E7E7E"/>
        </w:rPr>
        <w:t>in einer Vielzahl von Ausführungen erhältlich und können auch bei begrenzten Platzverhältnissen verbaut werden.</w:t>
      </w:r>
      <w:r>
        <w:rPr>
          <w:bCs/>
          <w:color w:val="7E7E7E"/>
        </w:rPr>
        <w:t xml:space="preserve"> Aufgrund de</w:t>
      </w:r>
      <w:r w:rsidR="009F766C">
        <w:rPr>
          <w:bCs/>
          <w:color w:val="7E7E7E"/>
        </w:rPr>
        <w:t>r</w:t>
      </w:r>
      <w:r>
        <w:rPr>
          <w:bCs/>
          <w:color w:val="7E7E7E"/>
        </w:rPr>
        <w:t xml:space="preserve"> niedrigen </w:t>
      </w:r>
      <w:r w:rsidR="009F766C">
        <w:rPr>
          <w:bCs/>
          <w:color w:val="7E7E7E"/>
        </w:rPr>
        <w:t xml:space="preserve">Deckenhöhe </w:t>
      </w:r>
      <w:r>
        <w:rPr>
          <w:bCs/>
          <w:color w:val="7E7E7E"/>
        </w:rPr>
        <w:t xml:space="preserve">in der Tiefgarage der Rubinstein Towers sind zwei der Tore mit einer </w:t>
      </w:r>
      <w:proofErr w:type="spellStart"/>
      <w:r>
        <w:rPr>
          <w:bCs/>
          <w:color w:val="7E7E7E"/>
        </w:rPr>
        <w:t>Ovalspirale</w:t>
      </w:r>
      <w:proofErr w:type="spellEnd"/>
      <w:r>
        <w:rPr>
          <w:bCs/>
          <w:color w:val="7E7E7E"/>
        </w:rPr>
        <w:t xml:space="preserve"> ausgerüstet, die weniger Platzbedarf </w:t>
      </w:r>
      <w:r w:rsidR="008C3BB8">
        <w:rPr>
          <w:bCs/>
          <w:color w:val="7E7E7E"/>
        </w:rPr>
        <w:t>erfordert</w:t>
      </w:r>
      <w:r>
        <w:rPr>
          <w:bCs/>
          <w:color w:val="7E7E7E"/>
        </w:rPr>
        <w:t>.</w:t>
      </w:r>
      <w:r w:rsidR="008C3BB8">
        <w:rPr>
          <w:bCs/>
          <w:color w:val="7E7E7E"/>
        </w:rPr>
        <w:tab/>
      </w:r>
    </w:p>
    <w:p w14:paraId="0408DCEF" w14:textId="13BB55D7" w:rsidR="008C3BB8" w:rsidRPr="008B3849" w:rsidRDefault="008B3849" w:rsidP="00201803">
      <w:pPr>
        <w:tabs>
          <w:tab w:val="left" w:pos="5670"/>
        </w:tabs>
        <w:autoSpaceDE w:val="0"/>
        <w:autoSpaceDN w:val="0"/>
        <w:adjustRightInd w:val="0"/>
        <w:spacing w:before="340" w:after="340" w:line="360" w:lineRule="auto"/>
        <w:ind w:right="1133"/>
        <w:jc w:val="both"/>
        <w:rPr>
          <w:b/>
          <w:color w:val="7E7E7E"/>
        </w:rPr>
      </w:pPr>
      <w:r w:rsidRPr="008B3849">
        <w:rPr>
          <w:b/>
          <w:color w:val="7E7E7E"/>
        </w:rPr>
        <w:t>Nach fünf Jahren Bauzeit fertiggestellt: Die Rubinstein Towers</w:t>
      </w:r>
    </w:p>
    <w:p w14:paraId="5D6E8D08" w14:textId="7D58EDB1" w:rsidR="00201803" w:rsidRDefault="00117D24" w:rsidP="00201803">
      <w:pPr>
        <w:tabs>
          <w:tab w:val="left" w:pos="5670"/>
        </w:tabs>
        <w:autoSpaceDE w:val="0"/>
        <w:autoSpaceDN w:val="0"/>
        <w:adjustRightInd w:val="0"/>
        <w:spacing w:before="340" w:after="340" w:line="360" w:lineRule="auto"/>
        <w:ind w:right="1133"/>
        <w:jc w:val="both"/>
        <w:rPr>
          <w:bCs/>
          <w:color w:val="7E7E7E"/>
        </w:rPr>
      </w:pPr>
      <w:r>
        <w:rPr>
          <w:bCs/>
          <w:color w:val="7E7E7E"/>
        </w:rPr>
        <w:t>Die</w:t>
      </w:r>
      <w:r w:rsidR="00201803" w:rsidRPr="00201803">
        <w:rPr>
          <w:bCs/>
          <w:color w:val="7E7E7E"/>
        </w:rPr>
        <w:t xml:space="preserve"> beiden </w:t>
      </w:r>
      <w:r w:rsidR="00872EDC">
        <w:rPr>
          <w:bCs/>
          <w:color w:val="7E7E7E"/>
        </w:rPr>
        <w:t>34</w:t>
      </w:r>
      <w:r w:rsidR="00201803" w:rsidRPr="00201803">
        <w:rPr>
          <w:bCs/>
          <w:color w:val="7E7E7E"/>
        </w:rPr>
        <w:t>-stöckigen Bürotürme befinden sich in einem der Bürokomplexe von Tel Aviv und sind eine willkommene Ergänzung für die Geschäftstätigkeit der Stadt.</w:t>
      </w:r>
      <w:r>
        <w:rPr>
          <w:bCs/>
          <w:color w:val="7E7E7E"/>
        </w:rPr>
        <w:t xml:space="preserve"> Sie bieten</w:t>
      </w:r>
      <w:r w:rsidR="0002201C" w:rsidRPr="0002201C">
        <w:t xml:space="preserve"> </w:t>
      </w:r>
      <w:r w:rsidR="0002201C" w:rsidRPr="0002201C">
        <w:rPr>
          <w:bCs/>
          <w:color w:val="7E7E7E"/>
        </w:rPr>
        <w:t>auf insgesamt 97.500 Quadratmetern</w:t>
      </w:r>
      <w:r>
        <w:rPr>
          <w:bCs/>
          <w:color w:val="7E7E7E"/>
        </w:rPr>
        <w:t xml:space="preserve"> Büroflächen und ein Einkaufszentrum. </w:t>
      </w:r>
      <w:r>
        <w:rPr>
          <w:bCs/>
          <w:color w:val="7E7E7E"/>
        </w:rPr>
        <w:br/>
      </w:r>
      <w:r w:rsidR="00201803" w:rsidRPr="00201803">
        <w:rPr>
          <w:bCs/>
          <w:color w:val="7E7E7E"/>
        </w:rPr>
        <w:t xml:space="preserve">Das Gelände </w:t>
      </w:r>
      <w:r>
        <w:rPr>
          <w:bCs/>
          <w:color w:val="7E7E7E"/>
        </w:rPr>
        <w:t xml:space="preserve">um die Zwillingstürme </w:t>
      </w:r>
      <w:r w:rsidR="00201803" w:rsidRPr="00201803">
        <w:rPr>
          <w:bCs/>
          <w:color w:val="7E7E7E"/>
        </w:rPr>
        <w:t xml:space="preserve">wird von drei der belebtesten Straßen Tel Avivs in </w:t>
      </w:r>
      <w:r w:rsidR="00201803" w:rsidRPr="00201803">
        <w:rPr>
          <w:bCs/>
          <w:color w:val="7E7E7E"/>
        </w:rPr>
        <w:lastRenderedPageBreak/>
        <w:t xml:space="preserve">der Nähe einer zukünftigen Station des Stadtbahnsystems begrenzt und liegt gegenüber einem großen Wohngebiet, das sich derzeit in der Entwicklung befindet. Die beiden geometrisch einfachen Gebäude </w:t>
      </w:r>
      <w:r>
        <w:rPr>
          <w:bCs/>
          <w:color w:val="7E7E7E"/>
        </w:rPr>
        <w:t xml:space="preserve">erhielten im oberen und unteren Bereich </w:t>
      </w:r>
      <w:r w:rsidR="0066260F">
        <w:rPr>
          <w:bCs/>
          <w:color w:val="7E7E7E"/>
        </w:rPr>
        <w:t>dynamisch</w:t>
      </w:r>
      <w:r w:rsidR="0002201C">
        <w:rPr>
          <w:bCs/>
          <w:color w:val="7E7E7E"/>
        </w:rPr>
        <w:t xml:space="preserve"> wirkende</w:t>
      </w:r>
      <w:r>
        <w:rPr>
          <w:bCs/>
          <w:color w:val="7E7E7E"/>
        </w:rPr>
        <w:t xml:space="preserve"> Kanten</w:t>
      </w:r>
      <w:r w:rsidR="00201803" w:rsidRPr="00201803">
        <w:rPr>
          <w:bCs/>
          <w:color w:val="7E7E7E"/>
        </w:rPr>
        <w:t xml:space="preserve">, um eine besondere </w:t>
      </w:r>
      <w:r w:rsidR="0066260F">
        <w:rPr>
          <w:bCs/>
          <w:color w:val="7E7E7E"/>
        </w:rPr>
        <w:t>Dramatik</w:t>
      </w:r>
      <w:r w:rsidR="00201803" w:rsidRPr="00201803">
        <w:rPr>
          <w:bCs/>
          <w:color w:val="7E7E7E"/>
        </w:rPr>
        <w:t xml:space="preserve"> zu erzeugen</w:t>
      </w:r>
      <w:r w:rsidR="008C3BB8">
        <w:rPr>
          <w:bCs/>
          <w:color w:val="7E7E7E"/>
        </w:rPr>
        <w:t>.</w:t>
      </w:r>
      <w:r w:rsidR="008C3BB8">
        <w:rPr>
          <w:bCs/>
          <w:color w:val="7E7E7E"/>
        </w:rPr>
        <w:tab/>
      </w:r>
      <w:r w:rsidR="008C3BB8">
        <w:rPr>
          <w:bCs/>
          <w:color w:val="7E7E7E"/>
        </w:rPr>
        <w:br/>
      </w:r>
      <w:r w:rsidR="00201803" w:rsidRPr="00201803">
        <w:rPr>
          <w:bCs/>
          <w:color w:val="7E7E7E"/>
        </w:rPr>
        <w:t xml:space="preserve">Das Erdgeschoss, </w:t>
      </w:r>
      <w:r>
        <w:rPr>
          <w:bCs/>
          <w:color w:val="7E7E7E"/>
        </w:rPr>
        <w:t>in dem sich</w:t>
      </w:r>
      <w:r w:rsidR="00201803" w:rsidRPr="00201803">
        <w:rPr>
          <w:bCs/>
          <w:color w:val="7E7E7E"/>
        </w:rPr>
        <w:t xml:space="preserve"> </w:t>
      </w:r>
      <w:r>
        <w:rPr>
          <w:bCs/>
          <w:color w:val="7E7E7E"/>
        </w:rPr>
        <w:t>das</w:t>
      </w:r>
      <w:r w:rsidR="00201803" w:rsidRPr="00201803">
        <w:rPr>
          <w:bCs/>
          <w:color w:val="7E7E7E"/>
        </w:rPr>
        <w:t xml:space="preserve"> </w:t>
      </w:r>
      <w:r>
        <w:rPr>
          <w:bCs/>
          <w:color w:val="7E7E7E"/>
        </w:rPr>
        <w:t>Einkaufszentrum</w:t>
      </w:r>
      <w:r w:rsidR="00201803" w:rsidRPr="00201803">
        <w:rPr>
          <w:bCs/>
          <w:color w:val="7E7E7E"/>
        </w:rPr>
        <w:t xml:space="preserve"> </w:t>
      </w:r>
      <w:r>
        <w:rPr>
          <w:bCs/>
          <w:color w:val="7E7E7E"/>
        </w:rPr>
        <w:t>befindet</w:t>
      </w:r>
      <w:r w:rsidR="00201803" w:rsidRPr="00201803">
        <w:rPr>
          <w:bCs/>
          <w:color w:val="7E7E7E"/>
        </w:rPr>
        <w:t>, hat eine 18 Meter hohe Lobby, die die Türme verbindet und als physisches, visuelles und symbolisches Tor zum</w:t>
      </w:r>
      <w:r>
        <w:rPr>
          <w:bCs/>
          <w:color w:val="7E7E7E"/>
        </w:rPr>
        <w:t xml:space="preserve"> </w:t>
      </w:r>
      <w:r w:rsidR="00201803" w:rsidRPr="00201803">
        <w:rPr>
          <w:bCs/>
          <w:color w:val="7E7E7E"/>
        </w:rPr>
        <w:t>nahegelegenen Park</w:t>
      </w:r>
      <w:r w:rsidR="008B3849">
        <w:rPr>
          <w:bCs/>
          <w:color w:val="7E7E7E"/>
        </w:rPr>
        <w:t xml:space="preserve"> dient.</w:t>
      </w:r>
    </w:p>
    <w:p w14:paraId="193CC0FD" w14:textId="6F8C217A" w:rsidR="00355275" w:rsidRDefault="00355275" w:rsidP="003B68B7">
      <w:pPr>
        <w:tabs>
          <w:tab w:val="left" w:pos="5670"/>
        </w:tabs>
        <w:autoSpaceDE w:val="0"/>
        <w:autoSpaceDN w:val="0"/>
        <w:adjustRightInd w:val="0"/>
        <w:spacing w:before="340" w:after="340" w:line="360" w:lineRule="auto"/>
        <w:ind w:right="1133"/>
        <w:jc w:val="both"/>
        <w:rPr>
          <w:b/>
          <w:bCs/>
          <w:color w:val="7E7E7E"/>
        </w:rPr>
      </w:pPr>
      <w:r>
        <w:rPr>
          <w:b/>
          <w:bCs/>
          <w:color w:val="7E7E7E"/>
        </w:rPr>
        <w:t xml:space="preserve">Verkauf und Service aus einer Hand: </w:t>
      </w:r>
      <w:r w:rsidRPr="00355275">
        <w:rPr>
          <w:b/>
          <w:bCs/>
          <w:color w:val="7E7E7E"/>
        </w:rPr>
        <w:t xml:space="preserve">A. ADIRAN Engineering &amp; </w:t>
      </w:r>
      <w:proofErr w:type="spellStart"/>
      <w:r w:rsidRPr="00355275">
        <w:rPr>
          <w:b/>
          <w:bCs/>
          <w:color w:val="7E7E7E"/>
        </w:rPr>
        <w:t>Agencies</w:t>
      </w:r>
      <w:proofErr w:type="spellEnd"/>
      <w:r w:rsidRPr="00355275">
        <w:rPr>
          <w:b/>
          <w:bCs/>
          <w:color w:val="7E7E7E"/>
        </w:rPr>
        <w:t xml:space="preserve"> Ltd.</w:t>
      </w:r>
    </w:p>
    <w:p w14:paraId="319AD2C7" w14:textId="571CE921" w:rsidR="008B3849" w:rsidRPr="008B3849" w:rsidRDefault="008B3849" w:rsidP="003B68B7">
      <w:pPr>
        <w:tabs>
          <w:tab w:val="left" w:pos="5670"/>
        </w:tabs>
        <w:autoSpaceDE w:val="0"/>
        <w:autoSpaceDN w:val="0"/>
        <w:adjustRightInd w:val="0"/>
        <w:spacing w:before="340" w:after="340" w:line="360" w:lineRule="auto"/>
        <w:ind w:right="1133"/>
        <w:jc w:val="both"/>
        <w:rPr>
          <w:bCs/>
          <w:color w:val="7E7E7E"/>
        </w:rPr>
      </w:pPr>
      <w:r w:rsidRPr="008B3849">
        <w:rPr>
          <w:bCs/>
          <w:color w:val="7E7E7E"/>
        </w:rPr>
        <w:t xml:space="preserve">A. ADIRAN Engineering &amp; </w:t>
      </w:r>
      <w:proofErr w:type="spellStart"/>
      <w:r w:rsidRPr="008B3849">
        <w:rPr>
          <w:bCs/>
          <w:color w:val="7E7E7E"/>
        </w:rPr>
        <w:t>Agencies</w:t>
      </w:r>
      <w:proofErr w:type="spellEnd"/>
      <w:r w:rsidRPr="008B3849">
        <w:rPr>
          <w:bCs/>
          <w:color w:val="7E7E7E"/>
        </w:rPr>
        <w:t xml:space="preserve"> Ltd</w:t>
      </w:r>
      <w:r>
        <w:rPr>
          <w:bCs/>
          <w:color w:val="7E7E7E"/>
        </w:rPr>
        <w:t>.</w:t>
      </w:r>
      <w:r w:rsidRPr="008B3849">
        <w:rPr>
          <w:bCs/>
          <w:color w:val="7E7E7E"/>
        </w:rPr>
        <w:t xml:space="preserve"> ist Israels führendes Unternehmen, das Komplettlösungen für Industriebauten anbietet, basierend auf professioneller Planung und Ausführung von automatischen </w:t>
      </w:r>
      <w:r>
        <w:rPr>
          <w:bCs/>
          <w:color w:val="7E7E7E"/>
        </w:rPr>
        <w:t>Toren</w:t>
      </w:r>
      <w:r w:rsidRPr="008B3849">
        <w:rPr>
          <w:bCs/>
          <w:color w:val="7E7E7E"/>
        </w:rPr>
        <w:t xml:space="preserve">, Industrielüftungssystemen, Fahrzeugeinrichtungen und Umwelttechnik. Das Unternehmen ist </w:t>
      </w:r>
      <w:r>
        <w:rPr>
          <w:bCs/>
          <w:color w:val="7E7E7E"/>
        </w:rPr>
        <w:t xml:space="preserve">in Israel </w:t>
      </w:r>
      <w:r w:rsidRPr="008B3849">
        <w:rPr>
          <w:bCs/>
          <w:color w:val="7E7E7E"/>
        </w:rPr>
        <w:t>Alleinvertreter der weltweit führenden Hersteller in diesen Bereichen</w:t>
      </w:r>
      <w:r>
        <w:rPr>
          <w:bCs/>
          <w:color w:val="7E7E7E"/>
        </w:rPr>
        <w:t xml:space="preserve"> und a</w:t>
      </w:r>
      <w:r w:rsidRPr="008B3849">
        <w:rPr>
          <w:bCs/>
          <w:color w:val="7E7E7E"/>
        </w:rPr>
        <w:t xml:space="preserve">ufgrund dieser Partnerschaften in der Lage, innovative technologische Lösungen und laufende Dienstleistungen für Kunden zu planen, bereitzustellen und umzusetzen. A. ADIRAN Engineering &amp; </w:t>
      </w:r>
      <w:proofErr w:type="spellStart"/>
      <w:r w:rsidRPr="008B3849">
        <w:rPr>
          <w:bCs/>
          <w:color w:val="7E7E7E"/>
        </w:rPr>
        <w:t>Agencies</w:t>
      </w:r>
      <w:proofErr w:type="spellEnd"/>
      <w:r w:rsidRPr="008B3849">
        <w:rPr>
          <w:bCs/>
          <w:color w:val="7E7E7E"/>
        </w:rPr>
        <w:t xml:space="preserve"> Ltd</w:t>
      </w:r>
      <w:r>
        <w:rPr>
          <w:bCs/>
          <w:color w:val="7E7E7E"/>
        </w:rPr>
        <w:t>.</w:t>
      </w:r>
      <w:r w:rsidRPr="008B3849">
        <w:rPr>
          <w:bCs/>
          <w:color w:val="7E7E7E"/>
        </w:rPr>
        <w:t xml:space="preserve"> konnte seine Position auf dem israelischen Markt aufgrund seines tiefen Verständnisses der Kundenbedürfnisse, der Bereitstellung hochwertiger Lösungen und eines kompromisslosen Serviceniveaus behaupten, seit es 1987 gegründet wurde. Basierend auf </w:t>
      </w:r>
      <w:r>
        <w:rPr>
          <w:bCs/>
          <w:color w:val="7E7E7E"/>
        </w:rPr>
        <w:t>außerordentlich gut</w:t>
      </w:r>
      <w:r w:rsidRPr="008B3849">
        <w:rPr>
          <w:bCs/>
          <w:color w:val="7E7E7E"/>
        </w:rPr>
        <w:t xml:space="preserve"> organisierten professionellen Marketing- und Servicekapazitäten zeichne</w:t>
      </w:r>
      <w:r w:rsidR="0066260F">
        <w:rPr>
          <w:bCs/>
          <w:color w:val="7E7E7E"/>
        </w:rPr>
        <w:t>t</w:t>
      </w:r>
      <w:r w:rsidRPr="008B3849">
        <w:rPr>
          <w:bCs/>
          <w:color w:val="7E7E7E"/>
        </w:rPr>
        <w:t xml:space="preserve"> sich </w:t>
      </w:r>
      <w:r w:rsidR="00355275">
        <w:rPr>
          <w:bCs/>
          <w:color w:val="7E7E7E"/>
        </w:rPr>
        <w:t xml:space="preserve">der zuverlässige EFAFLEX-Partner </w:t>
      </w:r>
      <w:r w:rsidRPr="008B3849">
        <w:rPr>
          <w:bCs/>
          <w:color w:val="7E7E7E"/>
        </w:rPr>
        <w:t>durch technische Beratung, Produktimport von weltweit führenden Herstellern, Installation und Wartung im ganzen Land aus.</w:t>
      </w:r>
    </w:p>
    <w:p w14:paraId="381EA331" w14:textId="4066D282" w:rsidR="00645D1D" w:rsidRPr="000E4C82" w:rsidRDefault="00645D1D" w:rsidP="00CD2DF8">
      <w:pPr>
        <w:tabs>
          <w:tab w:val="left" w:pos="5670"/>
        </w:tabs>
        <w:autoSpaceDE w:val="0"/>
        <w:autoSpaceDN w:val="0"/>
        <w:adjustRightInd w:val="0"/>
        <w:spacing w:before="340" w:after="340" w:line="360" w:lineRule="auto"/>
        <w:ind w:right="1133"/>
        <w:jc w:val="both"/>
        <w:rPr>
          <w:bCs/>
          <w:color w:val="7E7E7E"/>
        </w:rPr>
      </w:pPr>
      <w:r w:rsidRPr="000E4C82">
        <w:rPr>
          <w:b/>
          <w:i/>
          <w:iCs/>
          <w:color w:val="7E7E7E"/>
          <w:u w:val="single"/>
        </w:rPr>
        <w:t xml:space="preserve">Unternehmensinformation </w:t>
      </w:r>
      <w:bookmarkStart w:id="1" w:name="_Hlk100573682"/>
      <w:r w:rsidR="000E4C82">
        <w:rPr>
          <w:b/>
          <w:i/>
          <w:iCs/>
          <w:color w:val="7E7E7E"/>
          <w:u w:val="single"/>
        </w:rPr>
        <w:t>EFAFLEX</w:t>
      </w:r>
    </w:p>
    <w:bookmarkEnd w:id="1"/>
    <w:p w14:paraId="3DC41AA1" w14:textId="409DFFAB" w:rsidR="00645D1D" w:rsidRPr="000E4C82" w:rsidRDefault="000E4C82" w:rsidP="00645D1D">
      <w:pPr>
        <w:tabs>
          <w:tab w:val="left" w:pos="5670"/>
        </w:tabs>
        <w:autoSpaceDE w:val="0"/>
        <w:autoSpaceDN w:val="0"/>
        <w:adjustRightInd w:val="0"/>
        <w:spacing w:line="360" w:lineRule="auto"/>
        <w:ind w:right="1133"/>
        <w:jc w:val="both"/>
        <w:rPr>
          <w:bCs/>
          <w:i/>
          <w:iCs/>
          <w:color w:val="7E7E7E"/>
        </w:rPr>
      </w:pPr>
      <w:r w:rsidRPr="000E4C82">
        <w:rPr>
          <w:bCs/>
          <w:i/>
          <w:iCs/>
          <w:color w:val="7E7E7E"/>
        </w:rPr>
        <w:t>EFAFLEX</w:t>
      </w:r>
      <w:r w:rsidR="00645D1D" w:rsidRPr="000E4C82">
        <w:rPr>
          <w:bCs/>
          <w:i/>
          <w:iCs/>
          <w:color w:val="7E7E7E"/>
        </w:rPr>
        <w:t xml:space="preserve">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w:t>
      </w:r>
      <w:r w:rsidRPr="000E4C82">
        <w:rPr>
          <w:bCs/>
          <w:i/>
          <w:iCs/>
          <w:color w:val="7E7E7E"/>
        </w:rPr>
        <w:t>EFAFLEX</w:t>
      </w:r>
      <w:r>
        <w:rPr>
          <w:bCs/>
          <w:i/>
          <w:iCs/>
          <w:color w:val="7E7E7E"/>
        </w:rPr>
        <w:t xml:space="preserve"> </w:t>
      </w:r>
      <w:r w:rsidR="00645D1D" w:rsidRPr="000E4C82">
        <w:rPr>
          <w:bCs/>
          <w:i/>
          <w:iCs/>
          <w:color w:val="7E7E7E"/>
        </w:rPr>
        <w:t>im Weltmarktführer-Index eingetragen und gehört damit zu den 461 Spitzenunternehmen Deutschlands, Österreichs und der Schweiz. Das Familienunternehmen beschäftigt mehr als 1</w:t>
      </w:r>
      <w:r w:rsidR="00CC4A11">
        <w:rPr>
          <w:bCs/>
          <w:i/>
          <w:iCs/>
          <w:color w:val="7E7E7E"/>
        </w:rPr>
        <w:t>.4</w:t>
      </w:r>
      <w:r w:rsidR="00645D1D" w:rsidRPr="000E4C82">
        <w:rPr>
          <w:bCs/>
          <w:i/>
          <w:iCs/>
          <w:color w:val="7E7E7E"/>
        </w:rPr>
        <w:t xml:space="preserve">00 Mitarbeiter weltweit. Mit Stammsitz im </w:t>
      </w:r>
      <w:r w:rsidR="00645D1D" w:rsidRPr="000E4C82">
        <w:rPr>
          <w:bCs/>
          <w:i/>
          <w:iCs/>
          <w:color w:val="7E7E7E"/>
        </w:rPr>
        <w:lastRenderedPageBreak/>
        <w:t>bayerischen Bruckberg ist E</w:t>
      </w:r>
      <w:r w:rsidR="00872EDC">
        <w:rPr>
          <w:bCs/>
          <w:i/>
          <w:iCs/>
          <w:color w:val="7E7E7E"/>
        </w:rPr>
        <w:t>FAFLEX</w:t>
      </w:r>
      <w:r w:rsidR="00645D1D" w:rsidRPr="000E4C82">
        <w:rPr>
          <w:bCs/>
          <w:i/>
          <w:iCs/>
          <w:color w:val="7E7E7E"/>
        </w:rPr>
        <w:t xml:space="preserve"> als größter Arbeitgeber in der Region fest verankert. Darüber hinaus erschließt das Unternehmen mit zehn Tochtergesellschaften auf fünf Kontinenten die internationalen Märkte. Über </w:t>
      </w:r>
      <w:r w:rsidR="00831F73">
        <w:rPr>
          <w:bCs/>
          <w:i/>
          <w:iCs/>
          <w:color w:val="7E7E7E"/>
        </w:rPr>
        <w:t>6</w:t>
      </w:r>
      <w:r w:rsidR="00645D1D" w:rsidRPr="000E4C82">
        <w:rPr>
          <w:bCs/>
          <w:i/>
          <w:iCs/>
          <w:color w:val="7E7E7E"/>
        </w:rPr>
        <w:t xml:space="preserve">0 Prozent des Umsatzes erwirtschaftet </w:t>
      </w:r>
      <w:r w:rsidRPr="000E4C82">
        <w:rPr>
          <w:bCs/>
          <w:i/>
          <w:iCs/>
          <w:color w:val="7E7E7E"/>
        </w:rPr>
        <w:t>EFAFLEX</w:t>
      </w:r>
      <w:r w:rsidR="00645D1D" w:rsidRPr="000E4C82">
        <w:rPr>
          <w:bCs/>
          <w:i/>
          <w:iCs/>
          <w:color w:val="7E7E7E"/>
        </w:rPr>
        <w:t xml:space="preserve"> im Ausland.</w:t>
      </w:r>
    </w:p>
    <w:p w14:paraId="7CA72E38" w14:textId="77777777" w:rsidR="00645D1D" w:rsidRPr="00831214" w:rsidRDefault="00645D1D" w:rsidP="00831214">
      <w:pPr>
        <w:tabs>
          <w:tab w:val="left" w:pos="5670"/>
        </w:tabs>
        <w:autoSpaceDE w:val="0"/>
        <w:autoSpaceDN w:val="0"/>
        <w:adjustRightInd w:val="0"/>
        <w:spacing w:line="360" w:lineRule="auto"/>
        <w:ind w:right="1133"/>
        <w:jc w:val="both"/>
        <w:rPr>
          <w:bCs/>
          <w:color w:val="7E7E7E"/>
        </w:rPr>
      </w:pPr>
    </w:p>
    <w:p w14:paraId="5B1C4EE0" w14:textId="77777777" w:rsidR="00502825" w:rsidRPr="00831214" w:rsidRDefault="00502825" w:rsidP="00831214">
      <w:pPr>
        <w:tabs>
          <w:tab w:val="left" w:pos="5670"/>
        </w:tabs>
        <w:autoSpaceDE w:val="0"/>
        <w:autoSpaceDN w:val="0"/>
        <w:adjustRightInd w:val="0"/>
        <w:spacing w:line="360" w:lineRule="auto"/>
        <w:ind w:right="1133"/>
        <w:jc w:val="both"/>
        <w:rPr>
          <w:bCs/>
          <w:color w:val="7E7E7E"/>
        </w:rPr>
      </w:pPr>
    </w:p>
    <w:p w14:paraId="49F11150" w14:textId="484CC9AF" w:rsidR="00F74110" w:rsidRPr="00F74110" w:rsidRDefault="00F74110" w:rsidP="00F74110">
      <w:pPr>
        <w:spacing w:line="360" w:lineRule="exact"/>
        <w:ind w:right="-568"/>
        <w:jc w:val="both"/>
        <w:rPr>
          <w:b/>
          <w:color w:val="7E7E7E"/>
        </w:rPr>
      </w:pPr>
      <w:r w:rsidRPr="00F74110">
        <w:rPr>
          <w:b/>
          <w:color w:val="7E7E7E"/>
        </w:rPr>
        <w:t>Pressekontakt bei EFAFLEX:</w:t>
      </w:r>
      <w:r w:rsidRPr="00F74110">
        <w:rPr>
          <w:b/>
          <w:color w:val="7E7E7E"/>
        </w:rPr>
        <w:tab/>
      </w:r>
      <w:r w:rsidRPr="00F74110">
        <w:rPr>
          <w:b/>
          <w:color w:val="7E7E7E"/>
        </w:rPr>
        <w:tab/>
      </w:r>
      <w:r w:rsidR="0019350F">
        <w:rPr>
          <w:b/>
          <w:color w:val="7E7E7E"/>
        </w:rPr>
        <w:t>Redaktion</w:t>
      </w:r>
      <w:r w:rsidRPr="00F74110">
        <w:rPr>
          <w:b/>
          <w:color w:val="7E7E7E"/>
        </w:rPr>
        <w:t>:</w:t>
      </w:r>
    </w:p>
    <w:p w14:paraId="4031FAD6" w14:textId="53040FD9" w:rsidR="00F74110" w:rsidRPr="00F74110" w:rsidRDefault="00F74110" w:rsidP="00F74110">
      <w:pPr>
        <w:spacing w:line="360" w:lineRule="exact"/>
        <w:ind w:right="-568"/>
        <w:jc w:val="both"/>
        <w:rPr>
          <w:color w:val="7E7E7E"/>
        </w:rPr>
      </w:pPr>
      <w:r w:rsidRPr="00F74110">
        <w:rPr>
          <w:color w:val="7E7E7E"/>
        </w:rPr>
        <w:t xml:space="preserve">Frau </w:t>
      </w:r>
      <w:r w:rsidR="00831214">
        <w:rPr>
          <w:color w:val="7E7E7E"/>
        </w:rPr>
        <w:t>Jasmin Jobst</w:t>
      </w:r>
      <w:r w:rsidRPr="00F74110">
        <w:rPr>
          <w:color w:val="7E7E7E"/>
        </w:rPr>
        <w:tab/>
      </w:r>
      <w:r w:rsidRPr="00F74110">
        <w:rPr>
          <w:color w:val="7E7E7E"/>
        </w:rPr>
        <w:tab/>
      </w:r>
      <w:r w:rsidRPr="00F74110">
        <w:rPr>
          <w:color w:val="7E7E7E"/>
        </w:rPr>
        <w:tab/>
      </w:r>
      <w:r w:rsidRPr="00F74110">
        <w:rPr>
          <w:color w:val="7E7E7E"/>
        </w:rPr>
        <w:tab/>
        <w:t>LINK Kommunikation</w:t>
      </w:r>
    </w:p>
    <w:p w14:paraId="5870B63D" w14:textId="1816D94F" w:rsidR="00F74110" w:rsidRPr="00F74110" w:rsidRDefault="00F74110" w:rsidP="00F74110">
      <w:pPr>
        <w:spacing w:line="360" w:lineRule="exact"/>
        <w:ind w:right="-568"/>
        <w:jc w:val="both"/>
        <w:rPr>
          <w:color w:val="7E7E7E"/>
        </w:rPr>
      </w:pPr>
      <w:r w:rsidRPr="00F74110">
        <w:rPr>
          <w:color w:val="7E7E7E"/>
        </w:rPr>
        <w:t>Tel.: +49 8765 82-</w:t>
      </w:r>
      <w:r w:rsidR="00831214">
        <w:rPr>
          <w:color w:val="7E7E7E"/>
        </w:rPr>
        <w:t>525</w:t>
      </w:r>
      <w:r w:rsidRPr="00F74110">
        <w:rPr>
          <w:color w:val="7E7E7E"/>
        </w:rPr>
        <w:tab/>
      </w:r>
      <w:r w:rsidRPr="00F74110">
        <w:rPr>
          <w:color w:val="7E7E7E"/>
        </w:rPr>
        <w:tab/>
      </w:r>
      <w:r w:rsidRPr="00F74110">
        <w:rPr>
          <w:color w:val="7E7E7E"/>
        </w:rPr>
        <w:tab/>
        <w:t>Frau Ariane Müller</w:t>
      </w:r>
    </w:p>
    <w:p w14:paraId="770C1B79" w14:textId="551EDCC2" w:rsidR="00F74110" w:rsidRPr="00F74110" w:rsidRDefault="00F74110" w:rsidP="00F74110">
      <w:pPr>
        <w:spacing w:line="360" w:lineRule="exact"/>
        <w:ind w:right="-568"/>
        <w:jc w:val="both"/>
        <w:rPr>
          <w:color w:val="7E7E7E"/>
          <w:sz w:val="24"/>
          <w:szCs w:val="24"/>
        </w:rPr>
      </w:pPr>
      <w:r w:rsidRPr="00F74110">
        <w:rPr>
          <w:color w:val="7E7E7E"/>
        </w:rPr>
        <w:t xml:space="preserve">E-Mail: </w:t>
      </w:r>
      <w:ins w:id="2" w:author="Holzner Julia" w:date="2023-06-27T15:45:00Z">
        <w:r w:rsidR="00A8740E">
          <w:rPr>
            <w:color w:val="0000FF"/>
            <w:u w:val="single"/>
          </w:rPr>
          <w:fldChar w:fldCharType="begin"/>
        </w:r>
        <w:r w:rsidR="00A8740E">
          <w:rPr>
            <w:color w:val="0000FF"/>
            <w:u w:val="single"/>
          </w:rPr>
          <w:instrText xml:space="preserve"> HYPERLINK "mailto:</w:instrText>
        </w:r>
      </w:ins>
      <w:r w:rsidR="00A8740E">
        <w:rPr>
          <w:color w:val="0000FF"/>
          <w:u w:val="single"/>
        </w:rPr>
        <w:instrText>Jasmin.Jobst</w:instrText>
      </w:r>
      <w:r w:rsidR="00A8740E" w:rsidRPr="00F74110">
        <w:rPr>
          <w:color w:val="0000FF"/>
          <w:u w:val="single"/>
        </w:rPr>
        <w:instrText>@efaflex.com</w:instrText>
      </w:r>
      <w:ins w:id="3" w:author="Holzner Julia" w:date="2023-06-27T15:45:00Z">
        <w:r w:rsidR="00A8740E">
          <w:rPr>
            <w:color w:val="0000FF"/>
            <w:u w:val="single"/>
          </w:rPr>
          <w:instrText xml:space="preserve">" </w:instrText>
        </w:r>
        <w:r w:rsidR="00A8740E">
          <w:rPr>
            <w:color w:val="0000FF"/>
            <w:u w:val="single"/>
          </w:rPr>
          <w:fldChar w:fldCharType="separate"/>
        </w:r>
      </w:ins>
      <w:r w:rsidR="00A8740E" w:rsidRPr="008A3280">
        <w:rPr>
          <w:rStyle w:val="Hyperlink"/>
        </w:rPr>
        <w:t>Jasmin.Jobst@efaflex.com</w:t>
      </w:r>
      <w:ins w:id="4" w:author="Holzner Julia" w:date="2023-06-27T15:45:00Z">
        <w:r w:rsidR="00A8740E">
          <w:rPr>
            <w:color w:val="0000FF"/>
            <w:u w:val="single"/>
          </w:rPr>
          <w:fldChar w:fldCharType="end"/>
        </w:r>
      </w:ins>
      <w:bookmarkStart w:id="5" w:name="_Hlk525565601"/>
      <w:r w:rsidRPr="00F74110">
        <w:rPr>
          <w:color w:val="0000FF"/>
        </w:rPr>
        <w:tab/>
      </w:r>
      <w:r w:rsidR="00831214">
        <w:rPr>
          <w:color w:val="0000FF"/>
        </w:rPr>
        <w:tab/>
      </w:r>
      <w:r w:rsidRPr="00F74110">
        <w:rPr>
          <w:color w:val="7E7E7E"/>
          <w:sz w:val="24"/>
          <w:szCs w:val="24"/>
        </w:rPr>
        <w:t>Tel.: +49 5123 4078008</w:t>
      </w:r>
    </w:p>
    <w:bookmarkEnd w:id="5"/>
    <w:p w14:paraId="2686DE94" w14:textId="77777777" w:rsidR="00F74110" w:rsidRPr="00F74110" w:rsidRDefault="00F74110" w:rsidP="00F74110">
      <w:pPr>
        <w:spacing w:line="360" w:lineRule="exact"/>
        <w:ind w:right="-568"/>
        <w:jc w:val="both"/>
        <w:rPr>
          <w:color w:val="7E7E7E"/>
        </w:rPr>
      </w:pPr>
      <w:r w:rsidRPr="00F74110">
        <w:rPr>
          <w:color w:val="7E7E7E"/>
        </w:rPr>
        <w:t xml:space="preserve">Web: </w:t>
      </w:r>
      <w:hyperlink r:id="rId7" w:history="1">
        <w:r w:rsidRPr="00F74110">
          <w:rPr>
            <w:color w:val="0000FF"/>
            <w:u w:val="single"/>
          </w:rPr>
          <w:t>www.efaflex.com</w:t>
        </w:r>
      </w:hyperlink>
      <w:r w:rsidRPr="00F74110">
        <w:rPr>
          <w:color w:val="7E7E7E"/>
        </w:rPr>
        <w:tab/>
      </w:r>
      <w:r w:rsidRPr="00F74110">
        <w:rPr>
          <w:color w:val="7E7E7E"/>
        </w:rPr>
        <w:tab/>
      </w:r>
      <w:r w:rsidRPr="00F74110">
        <w:rPr>
          <w:color w:val="7E7E7E"/>
        </w:rPr>
        <w:tab/>
        <w:t>E-Mail: Info@link-kommunikation.de</w:t>
      </w:r>
    </w:p>
    <w:p w14:paraId="7DE6407B" w14:textId="77777777" w:rsidR="00FE3AC0" w:rsidRPr="009704DD" w:rsidRDefault="00FE3AC0" w:rsidP="00F74110">
      <w:pPr>
        <w:tabs>
          <w:tab w:val="left" w:pos="5670"/>
        </w:tabs>
        <w:autoSpaceDE w:val="0"/>
        <w:autoSpaceDN w:val="0"/>
        <w:adjustRightInd w:val="0"/>
        <w:spacing w:line="340" w:lineRule="exact"/>
        <w:ind w:right="1133"/>
        <w:jc w:val="both"/>
        <w:rPr>
          <w:b/>
          <w:color w:val="7E7E7E"/>
          <w:sz w:val="24"/>
          <w:szCs w:val="24"/>
        </w:rPr>
      </w:pPr>
    </w:p>
    <w:sectPr w:rsidR="00FE3AC0" w:rsidRPr="009704DD"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A9CF5" w14:textId="77777777" w:rsidR="00F8181A" w:rsidRDefault="00F8181A">
      <w:r>
        <w:separator/>
      </w:r>
    </w:p>
  </w:endnote>
  <w:endnote w:type="continuationSeparator" w:id="0">
    <w:p w14:paraId="6DBFF0A5" w14:textId="77777777" w:rsidR="00F8181A" w:rsidRDefault="00F8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33B195F4" w14:textId="77777777" w:rsidR="00A25BE6" w:rsidRPr="00A25BE6" w:rsidRDefault="00A25BE6" w:rsidP="00A25BE6">
        <w:pPr>
          <w:pStyle w:val="Fuzeile"/>
          <w:rPr>
            <w:color w:val="FF8C00"/>
          </w:rPr>
        </w:pPr>
        <w:r>
          <w:rPr>
            <w:noProof/>
            <w:color w:val="FF8C00"/>
          </w:rPr>
          <mc:AlternateContent>
            <mc:Choice Requires="wps">
              <w:drawing>
                <wp:anchor distT="0" distB="0" distL="114300" distR="114300" simplePos="0" relativeHeight="251659264" behindDoc="0" locked="0" layoutInCell="1" allowOverlap="1" wp14:anchorId="419C3AE2" wp14:editId="218BCE24">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D95BF6"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" strokecolor="#ff8c00" strokeweight="1.25pt">
                  <v:stroke joinstyle="miter"/>
                </v:line>
              </w:pict>
            </mc:Fallback>
          </mc:AlternateContent>
        </w:r>
      </w:p>
      <w:p w14:paraId="3ED293DF"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C7409A">
          <w:rPr>
            <w:noProof/>
            <w:color w:val="7E7E7E"/>
          </w:rPr>
          <w:t>2</w:t>
        </w:r>
        <w:r w:rsidRPr="009704DD">
          <w:rPr>
            <w:color w:val="7E7E7E"/>
          </w:rPr>
          <w:fldChar w:fldCharType="end"/>
        </w:r>
      </w:p>
    </w:sdtContent>
  </w:sdt>
  <w:p w14:paraId="2F7FB0DF"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50B13334"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D6C6D" w14:textId="77777777" w:rsidR="00F8181A" w:rsidRDefault="00F8181A">
      <w:r>
        <w:separator/>
      </w:r>
    </w:p>
  </w:footnote>
  <w:footnote w:type="continuationSeparator" w:id="0">
    <w:p w14:paraId="12C3B58A" w14:textId="77777777" w:rsidR="00F8181A" w:rsidRDefault="00F81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44C6" w14:textId="77777777" w:rsidR="00FE3AC0" w:rsidRDefault="004A02D7" w:rsidP="002642D4">
    <w:pPr>
      <w:pStyle w:val="Kopfzeile"/>
      <w:tabs>
        <w:tab w:val="clear" w:pos="9072"/>
        <w:tab w:val="left" w:pos="6495"/>
      </w:tabs>
      <w:jc w:val="center"/>
    </w:pPr>
    <w:r>
      <w:rPr>
        <w:noProof/>
      </w:rPr>
      <w:drawing>
        <wp:inline distT="0" distB="0" distL="0" distR="0" wp14:anchorId="5A0CAF65" wp14:editId="33B1A88F">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zner Julia">
    <w15:presenceInfo w15:providerId="AD" w15:userId="S::Julia.Holzner@efaflex.com::a3013a5a-4e91-4bda-a9c3-cf845c0017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6AB"/>
    <w:rsid w:val="0000003B"/>
    <w:rsid w:val="000005A4"/>
    <w:rsid w:val="00015377"/>
    <w:rsid w:val="00015C33"/>
    <w:rsid w:val="0002201C"/>
    <w:rsid w:val="000266AB"/>
    <w:rsid w:val="000315D0"/>
    <w:rsid w:val="00046208"/>
    <w:rsid w:val="00054704"/>
    <w:rsid w:val="00054C5C"/>
    <w:rsid w:val="000A382E"/>
    <w:rsid w:val="000B46A1"/>
    <w:rsid w:val="000C000C"/>
    <w:rsid w:val="000C0FD6"/>
    <w:rsid w:val="000D3751"/>
    <w:rsid w:val="000E4C82"/>
    <w:rsid w:val="00101813"/>
    <w:rsid w:val="00107B07"/>
    <w:rsid w:val="001105A6"/>
    <w:rsid w:val="00117D24"/>
    <w:rsid w:val="00122E39"/>
    <w:rsid w:val="00124F38"/>
    <w:rsid w:val="001255FC"/>
    <w:rsid w:val="00132F1F"/>
    <w:rsid w:val="00135EA5"/>
    <w:rsid w:val="001458C3"/>
    <w:rsid w:val="00146CC9"/>
    <w:rsid w:val="00147CA9"/>
    <w:rsid w:val="00147CF9"/>
    <w:rsid w:val="00151C3C"/>
    <w:rsid w:val="0015665E"/>
    <w:rsid w:val="00160618"/>
    <w:rsid w:val="00163D47"/>
    <w:rsid w:val="00170FFD"/>
    <w:rsid w:val="001816B7"/>
    <w:rsid w:val="0019350F"/>
    <w:rsid w:val="00196008"/>
    <w:rsid w:val="001A0801"/>
    <w:rsid w:val="001A0A21"/>
    <w:rsid w:val="001B46ED"/>
    <w:rsid w:val="001C06BE"/>
    <w:rsid w:val="001D2312"/>
    <w:rsid w:val="001E6148"/>
    <w:rsid w:val="001F546D"/>
    <w:rsid w:val="00201803"/>
    <w:rsid w:val="00202D86"/>
    <w:rsid w:val="002055C4"/>
    <w:rsid w:val="002155D6"/>
    <w:rsid w:val="00221D0A"/>
    <w:rsid w:val="00222643"/>
    <w:rsid w:val="002230E4"/>
    <w:rsid w:val="00233258"/>
    <w:rsid w:val="0023357F"/>
    <w:rsid w:val="00234797"/>
    <w:rsid w:val="00243875"/>
    <w:rsid w:val="00253B17"/>
    <w:rsid w:val="002642D4"/>
    <w:rsid w:val="002711DB"/>
    <w:rsid w:val="00271599"/>
    <w:rsid w:val="00275D5F"/>
    <w:rsid w:val="00293A04"/>
    <w:rsid w:val="00295B3E"/>
    <w:rsid w:val="00296101"/>
    <w:rsid w:val="00296BF0"/>
    <w:rsid w:val="002A3BD9"/>
    <w:rsid w:val="002B039F"/>
    <w:rsid w:val="002B3C2B"/>
    <w:rsid w:val="002B63A8"/>
    <w:rsid w:val="002B6FF0"/>
    <w:rsid w:val="002D244A"/>
    <w:rsid w:val="002D4E65"/>
    <w:rsid w:val="002E013D"/>
    <w:rsid w:val="002E5639"/>
    <w:rsid w:val="00324308"/>
    <w:rsid w:val="00325DC3"/>
    <w:rsid w:val="0033072D"/>
    <w:rsid w:val="00333710"/>
    <w:rsid w:val="00345030"/>
    <w:rsid w:val="00355275"/>
    <w:rsid w:val="003557A7"/>
    <w:rsid w:val="00355853"/>
    <w:rsid w:val="003731AA"/>
    <w:rsid w:val="003814D1"/>
    <w:rsid w:val="00381DAA"/>
    <w:rsid w:val="003B68B7"/>
    <w:rsid w:val="003C6503"/>
    <w:rsid w:val="003C6AB5"/>
    <w:rsid w:val="003E1252"/>
    <w:rsid w:val="003E4C7B"/>
    <w:rsid w:val="003F49F1"/>
    <w:rsid w:val="00415649"/>
    <w:rsid w:val="0041627B"/>
    <w:rsid w:val="00423993"/>
    <w:rsid w:val="004243DC"/>
    <w:rsid w:val="00436286"/>
    <w:rsid w:val="0044401E"/>
    <w:rsid w:val="0044416C"/>
    <w:rsid w:val="004501DF"/>
    <w:rsid w:val="00450221"/>
    <w:rsid w:val="00454C82"/>
    <w:rsid w:val="0045669A"/>
    <w:rsid w:val="004600C8"/>
    <w:rsid w:val="004605D9"/>
    <w:rsid w:val="0046457B"/>
    <w:rsid w:val="0047336E"/>
    <w:rsid w:val="004804B3"/>
    <w:rsid w:val="0049373D"/>
    <w:rsid w:val="00493ECE"/>
    <w:rsid w:val="004A02D7"/>
    <w:rsid w:val="004A25EE"/>
    <w:rsid w:val="004B6040"/>
    <w:rsid w:val="004C23B5"/>
    <w:rsid w:val="004C23E5"/>
    <w:rsid w:val="004C33FA"/>
    <w:rsid w:val="004D5537"/>
    <w:rsid w:val="004E2A85"/>
    <w:rsid w:val="004E5986"/>
    <w:rsid w:val="004F1CC8"/>
    <w:rsid w:val="004F1F16"/>
    <w:rsid w:val="004F5CFD"/>
    <w:rsid w:val="00502825"/>
    <w:rsid w:val="00522422"/>
    <w:rsid w:val="00540257"/>
    <w:rsid w:val="005749EF"/>
    <w:rsid w:val="005762E8"/>
    <w:rsid w:val="00580DDE"/>
    <w:rsid w:val="00586E0F"/>
    <w:rsid w:val="005923DD"/>
    <w:rsid w:val="00595CE7"/>
    <w:rsid w:val="005970B7"/>
    <w:rsid w:val="005B5483"/>
    <w:rsid w:val="005C3463"/>
    <w:rsid w:val="005D2620"/>
    <w:rsid w:val="005E35B4"/>
    <w:rsid w:val="00602DE9"/>
    <w:rsid w:val="00614CF9"/>
    <w:rsid w:val="00621262"/>
    <w:rsid w:val="0062184A"/>
    <w:rsid w:val="00633544"/>
    <w:rsid w:val="00635522"/>
    <w:rsid w:val="006355BD"/>
    <w:rsid w:val="006428A7"/>
    <w:rsid w:val="006450AC"/>
    <w:rsid w:val="00645D1D"/>
    <w:rsid w:val="00654CC5"/>
    <w:rsid w:val="00660F32"/>
    <w:rsid w:val="0066260F"/>
    <w:rsid w:val="00665300"/>
    <w:rsid w:val="0067370D"/>
    <w:rsid w:val="00682165"/>
    <w:rsid w:val="00682691"/>
    <w:rsid w:val="006C03FD"/>
    <w:rsid w:val="006C64A6"/>
    <w:rsid w:val="006E2509"/>
    <w:rsid w:val="006E7FBD"/>
    <w:rsid w:val="006F4B62"/>
    <w:rsid w:val="006F6F9C"/>
    <w:rsid w:val="00704388"/>
    <w:rsid w:val="007045FD"/>
    <w:rsid w:val="00716AF3"/>
    <w:rsid w:val="00741230"/>
    <w:rsid w:val="007437EA"/>
    <w:rsid w:val="00754F80"/>
    <w:rsid w:val="0077057C"/>
    <w:rsid w:val="0079709C"/>
    <w:rsid w:val="007A0550"/>
    <w:rsid w:val="007A2E59"/>
    <w:rsid w:val="007A32ED"/>
    <w:rsid w:val="007C209B"/>
    <w:rsid w:val="007D4A4D"/>
    <w:rsid w:val="007D59EF"/>
    <w:rsid w:val="007E164C"/>
    <w:rsid w:val="007E467E"/>
    <w:rsid w:val="007F4C25"/>
    <w:rsid w:val="007F5D52"/>
    <w:rsid w:val="00811C60"/>
    <w:rsid w:val="0081268D"/>
    <w:rsid w:val="0081639B"/>
    <w:rsid w:val="00823F16"/>
    <w:rsid w:val="008265EC"/>
    <w:rsid w:val="00830494"/>
    <w:rsid w:val="00831214"/>
    <w:rsid w:val="00831F73"/>
    <w:rsid w:val="00841853"/>
    <w:rsid w:val="00842B3B"/>
    <w:rsid w:val="008456D7"/>
    <w:rsid w:val="00845D19"/>
    <w:rsid w:val="00853A8E"/>
    <w:rsid w:val="00854A1F"/>
    <w:rsid w:val="00856E7A"/>
    <w:rsid w:val="00865AE8"/>
    <w:rsid w:val="00872EDC"/>
    <w:rsid w:val="00891E21"/>
    <w:rsid w:val="008A3EF7"/>
    <w:rsid w:val="008B1AF8"/>
    <w:rsid w:val="008B3849"/>
    <w:rsid w:val="008B6092"/>
    <w:rsid w:val="008B6D9F"/>
    <w:rsid w:val="008C3BB8"/>
    <w:rsid w:val="008D2E0C"/>
    <w:rsid w:val="008E59AB"/>
    <w:rsid w:val="008F03E7"/>
    <w:rsid w:val="008F2088"/>
    <w:rsid w:val="008F5F7F"/>
    <w:rsid w:val="00900E58"/>
    <w:rsid w:val="00903F97"/>
    <w:rsid w:val="009101B8"/>
    <w:rsid w:val="00923953"/>
    <w:rsid w:val="0093634A"/>
    <w:rsid w:val="0094071D"/>
    <w:rsid w:val="00945069"/>
    <w:rsid w:val="00945938"/>
    <w:rsid w:val="00966FBA"/>
    <w:rsid w:val="00967FB3"/>
    <w:rsid w:val="009704DD"/>
    <w:rsid w:val="00972E25"/>
    <w:rsid w:val="00992165"/>
    <w:rsid w:val="0099554A"/>
    <w:rsid w:val="009B047C"/>
    <w:rsid w:val="009B3707"/>
    <w:rsid w:val="009C45F7"/>
    <w:rsid w:val="009D2B71"/>
    <w:rsid w:val="009D3177"/>
    <w:rsid w:val="009D5758"/>
    <w:rsid w:val="009D59F1"/>
    <w:rsid w:val="009E79E2"/>
    <w:rsid w:val="009F3E8A"/>
    <w:rsid w:val="009F70FE"/>
    <w:rsid w:val="009F766C"/>
    <w:rsid w:val="00A00FFA"/>
    <w:rsid w:val="00A04B77"/>
    <w:rsid w:val="00A1245A"/>
    <w:rsid w:val="00A25BE6"/>
    <w:rsid w:val="00A26D29"/>
    <w:rsid w:val="00A26EEA"/>
    <w:rsid w:val="00A42132"/>
    <w:rsid w:val="00A46F7F"/>
    <w:rsid w:val="00A479B8"/>
    <w:rsid w:val="00A6562E"/>
    <w:rsid w:val="00A66110"/>
    <w:rsid w:val="00A72424"/>
    <w:rsid w:val="00A730B5"/>
    <w:rsid w:val="00A75888"/>
    <w:rsid w:val="00A8338C"/>
    <w:rsid w:val="00A8740E"/>
    <w:rsid w:val="00A94906"/>
    <w:rsid w:val="00AA1C04"/>
    <w:rsid w:val="00AB13D7"/>
    <w:rsid w:val="00AB6AD6"/>
    <w:rsid w:val="00AC4259"/>
    <w:rsid w:val="00AC44CE"/>
    <w:rsid w:val="00AE09C5"/>
    <w:rsid w:val="00AE23EA"/>
    <w:rsid w:val="00AE57D6"/>
    <w:rsid w:val="00AE6C81"/>
    <w:rsid w:val="00B13287"/>
    <w:rsid w:val="00B165BC"/>
    <w:rsid w:val="00B176B0"/>
    <w:rsid w:val="00B20B8B"/>
    <w:rsid w:val="00B4086D"/>
    <w:rsid w:val="00B54A05"/>
    <w:rsid w:val="00B632C9"/>
    <w:rsid w:val="00B65A78"/>
    <w:rsid w:val="00B66B5B"/>
    <w:rsid w:val="00B67CA2"/>
    <w:rsid w:val="00B70412"/>
    <w:rsid w:val="00B72D6F"/>
    <w:rsid w:val="00B7345D"/>
    <w:rsid w:val="00B8254A"/>
    <w:rsid w:val="00BA25C0"/>
    <w:rsid w:val="00BA3134"/>
    <w:rsid w:val="00BA7736"/>
    <w:rsid w:val="00BB2A60"/>
    <w:rsid w:val="00C13529"/>
    <w:rsid w:val="00C21CFC"/>
    <w:rsid w:val="00C2516C"/>
    <w:rsid w:val="00C26CFB"/>
    <w:rsid w:val="00C31BAB"/>
    <w:rsid w:val="00C36EBA"/>
    <w:rsid w:val="00C43883"/>
    <w:rsid w:val="00C44E00"/>
    <w:rsid w:val="00C53C1D"/>
    <w:rsid w:val="00C57EDE"/>
    <w:rsid w:val="00C62137"/>
    <w:rsid w:val="00C623F9"/>
    <w:rsid w:val="00C7115C"/>
    <w:rsid w:val="00C7409A"/>
    <w:rsid w:val="00C81173"/>
    <w:rsid w:val="00C82B02"/>
    <w:rsid w:val="00C868F9"/>
    <w:rsid w:val="00CC4A11"/>
    <w:rsid w:val="00CD2DF8"/>
    <w:rsid w:val="00CD4C85"/>
    <w:rsid w:val="00CE26F9"/>
    <w:rsid w:val="00CE308E"/>
    <w:rsid w:val="00CE328D"/>
    <w:rsid w:val="00CF1FCD"/>
    <w:rsid w:val="00CF49B2"/>
    <w:rsid w:val="00D0158A"/>
    <w:rsid w:val="00D041B7"/>
    <w:rsid w:val="00D13C48"/>
    <w:rsid w:val="00D16572"/>
    <w:rsid w:val="00D17478"/>
    <w:rsid w:val="00D42785"/>
    <w:rsid w:val="00D472D9"/>
    <w:rsid w:val="00D50180"/>
    <w:rsid w:val="00D52B2F"/>
    <w:rsid w:val="00D63C69"/>
    <w:rsid w:val="00D67B65"/>
    <w:rsid w:val="00D773ED"/>
    <w:rsid w:val="00D957AC"/>
    <w:rsid w:val="00DB3CD2"/>
    <w:rsid w:val="00DD2220"/>
    <w:rsid w:val="00DD3866"/>
    <w:rsid w:val="00DF2FC7"/>
    <w:rsid w:val="00DF3E40"/>
    <w:rsid w:val="00E055D7"/>
    <w:rsid w:val="00E1337D"/>
    <w:rsid w:val="00E20F10"/>
    <w:rsid w:val="00E25313"/>
    <w:rsid w:val="00E403E6"/>
    <w:rsid w:val="00E45F56"/>
    <w:rsid w:val="00E46D87"/>
    <w:rsid w:val="00E520AC"/>
    <w:rsid w:val="00E53F9B"/>
    <w:rsid w:val="00E54543"/>
    <w:rsid w:val="00E575C1"/>
    <w:rsid w:val="00E64D7A"/>
    <w:rsid w:val="00E72C8E"/>
    <w:rsid w:val="00E81D97"/>
    <w:rsid w:val="00EB4D1C"/>
    <w:rsid w:val="00EC03A4"/>
    <w:rsid w:val="00EC3D71"/>
    <w:rsid w:val="00ED123F"/>
    <w:rsid w:val="00ED2F5A"/>
    <w:rsid w:val="00EE55AA"/>
    <w:rsid w:val="00EF4EFA"/>
    <w:rsid w:val="00F07C48"/>
    <w:rsid w:val="00F34E1E"/>
    <w:rsid w:val="00F37F2B"/>
    <w:rsid w:val="00F402BC"/>
    <w:rsid w:val="00F418CA"/>
    <w:rsid w:val="00F52756"/>
    <w:rsid w:val="00F5548B"/>
    <w:rsid w:val="00F611FA"/>
    <w:rsid w:val="00F62EB8"/>
    <w:rsid w:val="00F63068"/>
    <w:rsid w:val="00F74110"/>
    <w:rsid w:val="00F8181A"/>
    <w:rsid w:val="00F8388D"/>
    <w:rsid w:val="00FA14B8"/>
    <w:rsid w:val="00FA6826"/>
    <w:rsid w:val="00FA6839"/>
    <w:rsid w:val="00FC02E1"/>
    <w:rsid w:val="00FC14EB"/>
    <w:rsid w:val="00FC4BDB"/>
    <w:rsid w:val="00FD0590"/>
    <w:rsid w:val="00FD3164"/>
    <w:rsid w:val="00FD3288"/>
    <w:rsid w:val="00FD3384"/>
    <w:rsid w:val="00FD3D76"/>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3F87E1"/>
  <w15:docId w15:val="{195626B9-AD08-44F1-A3BF-CB46F5FA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customStyle="1" w:styleId="NichtaufgelsteErwhnung1">
    <w:name w:val="Nicht aufgelöste Erwähnung1"/>
    <w:basedOn w:val="Absatz-Standardschriftart"/>
    <w:uiPriority w:val="99"/>
    <w:semiHidden/>
    <w:unhideWhenUsed/>
    <w:rsid w:val="002B3C2B"/>
    <w:rPr>
      <w:color w:val="605E5C"/>
      <w:shd w:val="clear" w:color="auto" w:fill="E1DFDD"/>
    </w:rPr>
  </w:style>
  <w:style w:type="paragraph" w:styleId="KeinLeerraum">
    <w:name w:val="No Spacing"/>
    <w:uiPriority w:val="1"/>
    <w:qFormat/>
    <w:rsid w:val="00621262"/>
    <w:rPr>
      <w:rFonts w:ascii="Calibri" w:eastAsia="Calibri" w:hAnsi="Calibri"/>
      <w:sz w:val="22"/>
      <w:szCs w:val="22"/>
      <w:lang w:eastAsia="en-US"/>
    </w:rPr>
  </w:style>
  <w:style w:type="paragraph" w:styleId="Sprechblasentext">
    <w:name w:val="Balloon Text"/>
    <w:basedOn w:val="Standard"/>
    <w:link w:val="SprechblasentextZchn"/>
    <w:semiHidden/>
    <w:unhideWhenUsed/>
    <w:rsid w:val="00CE308E"/>
    <w:rPr>
      <w:rFonts w:ascii="Tahoma" w:hAnsi="Tahoma" w:cs="Tahoma"/>
      <w:sz w:val="16"/>
      <w:szCs w:val="16"/>
    </w:rPr>
  </w:style>
  <w:style w:type="character" w:customStyle="1" w:styleId="SprechblasentextZchn">
    <w:name w:val="Sprechblasentext Zchn"/>
    <w:basedOn w:val="Absatz-Standardschriftart"/>
    <w:link w:val="Sprechblasentext"/>
    <w:semiHidden/>
    <w:rsid w:val="00CE308E"/>
    <w:rPr>
      <w:rFonts w:ascii="Tahoma" w:hAnsi="Tahoma" w:cs="Tahoma"/>
      <w:sz w:val="16"/>
      <w:szCs w:val="16"/>
    </w:rPr>
  </w:style>
  <w:style w:type="character" w:styleId="Kommentarzeichen">
    <w:name w:val="annotation reference"/>
    <w:basedOn w:val="Absatz-Standardschriftart"/>
    <w:semiHidden/>
    <w:unhideWhenUsed/>
    <w:rsid w:val="00A66110"/>
    <w:rPr>
      <w:sz w:val="16"/>
      <w:szCs w:val="16"/>
    </w:rPr>
  </w:style>
  <w:style w:type="paragraph" w:styleId="Kommentartext">
    <w:name w:val="annotation text"/>
    <w:basedOn w:val="Standard"/>
    <w:link w:val="KommentartextZchn"/>
    <w:unhideWhenUsed/>
    <w:rsid w:val="00A66110"/>
    <w:rPr>
      <w:sz w:val="20"/>
      <w:szCs w:val="20"/>
    </w:rPr>
  </w:style>
  <w:style w:type="character" w:customStyle="1" w:styleId="KommentartextZchn">
    <w:name w:val="Kommentartext Zchn"/>
    <w:basedOn w:val="Absatz-Standardschriftart"/>
    <w:link w:val="Kommentartext"/>
    <w:rsid w:val="00A66110"/>
    <w:rPr>
      <w:rFonts w:ascii="Arial" w:hAnsi="Arial" w:cs="Arial"/>
    </w:rPr>
  </w:style>
  <w:style w:type="paragraph" w:styleId="Kommentarthema">
    <w:name w:val="annotation subject"/>
    <w:basedOn w:val="Kommentartext"/>
    <w:next w:val="Kommentartext"/>
    <w:link w:val="KommentarthemaZchn"/>
    <w:semiHidden/>
    <w:unhideWhenUsed/>
    <w:rsid w:val="00A66110"/>
    <w:rPr>
      <w:b/>
      <w:bCs/>
    </w:rPr>
  </w:style>
  <w:style w:type="character" w:customStyle="1" w:styleId="KommentarthemaZchn">
    <w:name w:val="Kommentarthema Zchn"/>
    <w:basedOn w:val="KommentartextZchn"/>
    <w:link w:val="Kommentarthema"/>
    <w:semiHidden/>
    <w:rsid w:val="00A66110"/>
    <w:rPr>
      <w:rFonts w:ascii="Arial" w:hAnsi="Arial" w:cs="Arial"/>
      <w:b/>
      <w:bCs/>
    </w:rPr>
  </w:style>
  <w:style w:type="paragraph" w:styleId="berarbeitung">
    <w:name w:val="Revision"/>
    <w:hidden/>
    <w:uiPriority w:val="99"/>
    <w:semiHidden/>
    <w:rsid w:val="002E5639"/>
    <w:rPr>
      <w:rFonts w:ascii="Arial" w:hAnsi="Arial" w:cs="Arial"/>
      <w:sz w:val="22"/>
      <w:szCs w:val="22"/>
    </w:rPr>
  </w:style>
  <w:style w:type="character" w:styleId="NichtaufgelsteErwhnung">
    <w:name w:val="Unresolved Mention"/>
    <w:basedOn w:val="Absatz-Standardschriftart"/>
    <w:uiPriority w:val="99"/>
    <w:semiHidden/>
    <w:unhideWhenUsed/>
    <w:rsid w:val="00A87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22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fafle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33B81-B443-4682-95F9-50E5CBC9E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871</Words>
  <Characters>6023</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Beck</dc:creator>
  <cp:lastModifiedBy>Holzner Julia</cp:lastModifiedBy>
  <cp:revision>3</cp:revision>
  <cp:lastPrinted>2018-09-27T06:38:00Z</cp:lastPrinted>
  <dcterms:created xsi:type="dcterms:W3CDTF">2023-06-27T13:45:00Z</dcterms:created>
  <dcterms:modified xsi:type="dcterms:W3CDTF">2023-06-27T13:45:00Z</dcterms:modified>
</cp:coreProperties>
</file>